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1E42A" w14:textId="77777777" w:rsidR="00FE439B" w:rsidRPr="00DB6DC4" w:rsidRDefault="00FE439B" w:rsidP="00DB6DC4">
      <w:pPr>
        <w:pStyle w:val="Nzevsmlouvy"/>
      </w:pPr>
      <w:r w:rsidRPr="00DB6DC4">
        <w:t>SMLOUVA O DÍLO</w:t>
      </w:r>
    </w:p>
    <w:p w14:paraId="0AC68C2B" w14:textId="77777777" w:rsidR="00F975B6" w:rsidRPr="00F975B6" w:rsidRDefault="00F975B6" w:rsidP="00FE439B">
      <w:pPr>
        <w:pStyle w:val="TextnormlnPVL"/>
        <w:rPr>
          <w:lang w:val="cs-CZ"/>
        </w:rPr>
      </w:pPr>
    </w:p>
    <w:p w14:paraId="09DBCEF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50A02323" w14:textId="77777777" w:rsidR="00FE439B" w:rsidRDefault="00FE439B" w:rsidP="00FE439B">
      <w:pPr>
        <w:pStyle w:val="TextnormlnPVL"/>
        <w:rPr>
          <w:b/>
        </w:rPr>
      </w:pPr>
    </w:p>
    <w:p w14:paraId="2A70D925" w14:textId="77777777" w:rsidR="00FE439B" w:rsidRDefault="00FE439B" w:rsidP="00FE439B">
      <w:pPr>
        <w:pStyle w:val="TextnormlnPVL"/>
        <w:rPr>
          <w:b/>
        </w:rPr>
      </w:pPr>
      <w:r>
        <w:rPr>
          <w:b/>
        </w:rPr>
        <w:t>Číslo smlouvy objednatele:</w:t>
      </w:r>
      <w:r>
        <w:rPr>
          <w:b/>
        </w:rPr>
        <w:tab/>
      </w:r>
      <w:r w:rsidRPr="0065406E">
        <w:rPr>
          <w:b/>
          <w:highlight w:val="yellow"/>
        </w:rPr>
        <w:t>……</w:t>
      </w:r>
      <w:r>
        <w:rPr>
          <w:b/>
          <w:highlight w:val="yellow"/>
        </w:rPr>
        <w:t>.</w:t>
      </w:r>
    </w:p>
    <w:p w14:paraId="46473BB4" w14:textId="77777777" w:rsidR="00FE439B" w:rsidRDefault="00FE439B" w:rsidP="00FE439B">
      <w:pPr>
        <w:pStyle w:val="TextnormlnPVL"/>
        <w:rPr>
          <w:b/>
          <w:shd w:val="clear" w:color="auto" w:fill="FFFF00"/>
        </w:rPr>
      </w:pPr>
      <w:r>
        <w:rPr>
          <w:b/>
        </w:rPr>
        <w:t>Číslo smlouvy zhotovitele:</w:t>
      </w:r>
      <w:r>
        <w:rPr>
          <w:b/>
        </w:rPr>
        <w:tab/>
      </w:r>
      <w:r>
        <w:rPr>
          <w:b/>
        </w:rPr>
        <w:tab/>
      </w:r>
      <w:r w:rsidRPr="00973D2D">
        <w:rPr>
          <w:b/>
          <w:highlight w:val="yellow"/>
        </w:rPr>
        <w:t>…….</w:t>
      </w:r>
    </w:p>
    <w:p w14:paraId="35CA4B5F" w14:textId="77777777" w:rsidR="00FE439B" w:rsidRDefault="00FE439B" w:rsidP="00FE439B">
      <w:pPr>
        <w:pStyle w:val="TextnormlnPVL"/>
        <w:rPr>
          <w:b/>
          <w:u w:val="single"/>
        </w:rPr>
      </w:pPr>
    </w:p>
    <w:p w14:paraId="2CBA5354" w14:textId="77777777" w:rsidR="00FE439B" w:rsidRDefault="00FE439B" w:rsidP="00FE439B">
      <w:pPr>
        <w:pStyle w:val="TextnormlnPVL"/>
        <w:rPr>
          <w:b/>
          <w:sz w:val="24"/>
        </w:rPr>
      </w:pPr>
      <w:r>
        <w:rPr>
          <w:b/>
          <w:sz w:val="24"/>
          <w:u w:val="single"/>
        </w:rPr>
        <w:t>Smluvní strany</w:t>
      </w:r>
      <w:r>
        <w:rPr>
          <w:b/>
          <w:sz w:val="24"/>
        </w:rPr>
        <w:t>:</w:t>
      </w:r>
    </w:p>
    <w:p w14:paraId="031B92DD" w14:textId="77777777" w:rsidR="00FE439B" w:rsidRDefault="00FE439B" w:rsidP="00FE439B">
      <w:pPr>
        <w:pStyle w:val="TextnormlnPVL"/>
        <w:rPr>
          <w:b/>
          <w:sz w:val="24"/>
        </w:rPr>
      </w:pPr>
    </w:p>
    <w:p w14:paraId="47CECBDF" w14:textId="77777777" w:rsidR="00F6352D" w:rsidRDefault="00F6352D" w:rsidP="00F6352D">
      <w:pPr>
        <w:pStyle w:val="Smluvnstrananzev"/>
      </w:pPr>
      <w:r>
        <w:t>objednatel:</w:t>
      </w:r>
      <w:r>
        <w:tab/>
        <w:t>Povodí Vltavy, státní podnik</w:t>
      </w:r>
    </w:p>
    <w:p w14:paraId="63700007" w14:textId="77777777" w:rsidR="00F6352D" w:rsidRPr="00131DA1" w:rsidRDefault="00F6352D" w:rsidP="00F6352D">
      <w:pPr>
        <w:pStyle w:val="Identifikacesmluvnstrany"/>
        <w:rPr>
          <w:lang w:val="cs-CZ"/>
        </w:rPr>
      </w:pPr>
      <w:r>
        <w:t>sídlo:</w:t>
      </w:r>
      <w:r>
        <w:tab/>
        <w:t xml:space="preserve">Holečkova </w:t>
      </w:r>
      <w:r>
        <w:rPr>
          <w:lang w:val="cs-CZ"/>
        </w:rPr>
        <w:t>3178/</w:t>
      </w:r>
      <w:r>
        <w:t xml:space="preserve">8, </w:t>
      </w:r>
      <w:r>
        <w:rPr>
          <w:lang w:val="cs-CZ"/>
        </w:rPr>
        <w:t xml:space="preserve">Smíchov, 150 00 </w:t>
      </w:r>
      <w:r>
        <w:t>Praha 5</w:t>
      </w:r>
    </w:p>
    <w:p w14:paraId="5ABDFA76" w14:textId="77777777" w:rsidR="00F6352D" w:rsidRDefault="00F6352D" w:rsidP="00F6352D">
      <w:pPr>
        <w:pStyle w:val="Identifikacesmluvnstrany"/>
      </w:pPr>
      <w:r>
        <w:t>statutární orgán:</w:t>
      </w:r>
      <w:r>
        <w:tab/>
        <w:t>RNDr. Petr Kubala, generální ředitel</w:t>
      </w:r>
      <w:r>
        <w:tab/>
      </w:r>
    </w:p>
    <w:p w14:paraId="453E6C9D" w14:textId="77777777" w:rsidR="00F6352D" w:rsidRDefault="00F6352D" w:rsidP="00F6352D">
      <w:pPr>
        <w:pStyle w:val="TextnormlnPVL"/>
      </w:pPr>
      <w:r>
        <w:t>oprávněn k podpisu smlouvy</w:t>
      </w:r>
    </w:p>
    <w:p w14:paraId="06D9A485" w14:textId="77777777" w:rsidR="00F6352D" w:rsidRPr="00894F99" w:rsidRDefault="00F6352D" w:rsidP="00F6352D">
      <w:pPr>
        <w:pStyle w:val="Oprvnnkjednnapodpisusml"/>
        <w:rPr>
          <w:lang w:val="cs-CZ"/>
        </w:rPr>
      </w:pPr>
      <w:r w:rsidRPr="00B236E8">
        <w:t xml:space="preserve">a k jednání o věcech smluvních: </w:t>
      </w:r>
      <w:r w:rsidRPr="00B236E8">
        <w:tab/>
        <w:t xml:space="preserve">Ing. </w:t>
      </w:r>
      <w:r>
        <w:rPr>
          <w:lang w:val="cs-CZ"/>
        </w:rPr>
        <w:t>Zdeněk Zídek</w:t>
      </w:r>
      <w:r w:rsidRPr="00B236E8">
        <w:t>, ř</w:t>
      </w:r>
      <w:r>
        <w:t xml:space="preserve">editel </w:t>
      </w:r>
      <w:r>
        <w:rPr>
          <w:lang w:val="cs-CZ"/>
        </w:rPr>
        <w:t>závodu Horní Vltava</w:t>
      </w:r>
    </w:p>
    <w:p w14:paraId="7758E7B5" w14:textId="77777777" w:rsidR="00F6352D" w:rsidRPr="00E52084" w:rsidRDefault="00F6352D" w:rsidP="00F6352D">
      <w:pPr>
        <w:pStyle w:val="Oprvnnkjednnapodpisusml"/>
      </w:pPr>
      <w:r>
        <w:t xml:space="preserve">oprávněn jednat o věcech technických: </w:t>
      </w:r>
      <w:r>
        <w:tab/>
        <w:t>Ing. Martin Kaiser, vedoucí provozního střediska 6</w:t>
      </w:r>
    </w:p>
    <w:p w14:paraId="28BDF29B" w14:textId="41118B38" w:rsidR="00F6352D" w:rsidRPr="00894F99" w:rsidRDefault="00F6352D" w:rsidP="00F6352D">
      <w:pPr>
        <w:pStyle w:val="Oprvnnkjednnapodpisusml"/>
      </w:pPr>
      <w:r>
        <w:tab/>
      </w:r>
      <w:r w:rsidR="005F6FE8">
        <w:rPr>
          <w:lang w:val="cs-CZ"/>
        </w:rPr>
        <w:t xml:space="preserve">Bc. Václav </w:t>
      </w:r>
      <w:proofErr w:type="spellStart"/>
      <w:r w:rsidR="005F6FE8">
        <w:rPr>
          <w:lang w:val="cs-CZ"/>
        </w:rPr>
        <w:t>Kahuda</w:t>
      </w:r>
      <w:proofErr w:type="spellEnd"/>
      <w:r>
        <w:t xml:space="preserve">, </w:t>
      </w:r>
      <w:r w:rsidR="005F6FE8">
        <w:rPr>
          <w:lang w:val="cs-CZ"/>
        </w:rPr>
        <w:t>úsekový technik</w:t>
      </w:r>
    </w:p>
    <w:p w14:paraId="180440A9" w14:textId="77777777" w:rsidR="00F6352D" w:rsidRDefault="00F6352D" w:rsidP="00F6352D">
      <w:pPr>
        <w:pStyle w:val="Oprvnnkjednnapodpisusml"/>
        <w:ind w:left="2835" w:hanging="2835"/>
      </w:pPr>
      <w:r>
        <w:t>IČO:</w:t>
      </w:r>
      <w:r>
        <w:tab/>
        <w:t>70889953</w:t>
      </w:r>
    </w:p>
    <w:p w14:paraId="76315135" w14:textId="77777777" w:rsidR="00F6352D" w:rsidRDefault="00F6352D" w:rsidP="00F6352D">
      <w:pPr>
        <w:pStyle w:val="Identifikacesmluvnstrany"/>
      </w:pPr>
      <w:r>
        <w:t>DIČ:</w:t>
      </w:r>
      <w:r>
        <w:tab/>
        <w:t>CZ70889953</w:t>
      </w:r>
    </w:p>
    <w:p w14:paraId="5D0558D6" w14:textId="77777777" w:rsidR="00F6352D" w:rsidRDefault="00F6352D" w:rsidP="00F6352D">
      <w:pPr>
        <w:pStyle w:val="Identifikacesmluvnstrany"/>
      </w:pPr>
      <w:r>
        <w:t>bankovní spojení:</w:t>
      </w:r>
      <w:r>
        <w:tab/>
      </w:r>
      <w:proofErr w:type="spellStart"/>
      <w:r>
        <w:t>UniCredit</w:t>
      </w:r>
      <w:proofErr w:type="spellEnd"/>
      <w:r>
        <w:t xml:space="preserve"> Bank Czech Republic and Slovakia, a.s.</w:t>
      </w:r>
    </w:p>
    <w:p w14:paraId="312DE9E0" w14:textId="77777777" w:rsidR="00F6352D" w:rsidRDefault="00F6352D" w:rsidP="00F6352D">
      <w:pPr>
        <w:pStyle w:val="Identifikacesmluvnstrany"/>
      </w:pPr>
      <w:r>
        <w:t>číslo účtu:</w:t>
      </w:r>
      <w:r>
        <w:tab/>
        <w:t>1487015064/2700</w:t>
      </w:r>
    </w:p>
    <w:p w14:paraId="497211F0" w14:textId="77777777" w:rsidR="00F6352D" w:rsidRDefault="00F6352D" w:rsidP="00F6352D">
      <w:pPr>
        <w:pStyle w:val="Identifikacesmluvnstrany"/>
      </w:pPr>
      <w:r>
        <w:t>zápis v obchodním rejstříku:</w:t>
      </w:r>
      <w:r>
        <w:tab/>
        <w:t>Městský soud v Praze, oddíl A, vložka 43594</w:t>
      </w:r>
    </w:p>
    <w:p w14:paraId="1BE87371" w14:textId="77777777" w:rsidR="00F6352D" w:rsidRDefault="00F6352D" w:rsidP="00F6352D">
      <w:pPr>
        <w:pStyle w:val="TextnormlnPVL"/>
        <w:rPr>
          <w:lang w:val="cs-CZ"/>
        </w:rPr>
      </w:pPr>
      <w:r>
        <w:t>tel.: 387 683 162</w:t>
      </w:r>
      <w:r>
        <w:tab/>
      </w:r>
      <w:r>
        <w:tab/>
      </w:r>
      <w:r>
        <w:tab/>
      </w:r>
      <w:r>
        <w:tab/>
        <w:t xml:space="preserve">e-mail: </w:t>
      </w:r>
      <w:hyperlink r:id="rId9" w:history="1">
        <w:r w:rsidRPr="00E13194">
          <w:rPr>
            <w:rStyle w:val="Hypertextovodkaz"/>
          </w:rPr>
          <w:t>martin.kaiser@pvl.cz</w:t>
        </w:r>
      </w:hyperlink>
      <w:r>
        <w:t xml:space="preserve"> </w:t>
      </w:r>
    </w:p>
    <w:p w14:paraId="4AB8668B" w14:textId="3FA16688" w:rsidR="00F6352D" w:rsidRDefault="00F6352D" w:rsidP="00F6352D">
      <w:pPr>
        <w:pStyle w:val="TextnormlnPVL"/>
      </w:pPr>
      <w:r>
        <w:t>(dále jen „objednatel“)</w:t>
      </w:r>
    </w:p>
    <w:p w14:paraId="1F42B957" w14:textId="77777777" w:rsidR="00F6352D" w:rsidRDefault="00F6352D" w:rsidP="00F6352D">
      <w:pPr>
        <w:pStyle w:val="TextnormlnPVL"/>
        <w:rPr>
          <w:b/>
        </w:rPr>
      </w:pPr>
    </w:p>
    <w:p w14:paraId="50F7C861" w14:textId="77777777" w:rsidR="00FE439B" w:rsidRDefault="00FE439B" w:rsidP="00FE439B">
      <w:pPr>
        <w:pStyle w:val="TextnormlnPVL"/>
        <w:rPr>
          <w:b/>
        </w:rPr>
      </w:pPr>
      <w:r>
        <w:rPr>
          <w:b/>
        </w:rPr>
        <w:t>a</w:t>
      </w:r>
    </w:p>
    <w:p w14:paraId="4CCF0B87" w14:textId="77777777" w:rsidR="00FE439B" w:rsidRDefault="00FE439B" w:rsidP="00FE439B">
      <w:pPr>
        <w:pStyle w:val="TextnormlnPVL"/>
        <w:rPr>
          <w:b/>
        </w:rPr>
      </w:pPr>
    </w:p>
    <w:p w14:paraId="3DFA0F29" w14:textId="77777777" w:rsidR="00FE439B" w:rsidRDefault="00FE439B" w:rsidP="00FE439B">
      <w:pPr>
        <w:pStyle w:val="Smluvnstrananzev"/>
        <w:rPr>
          <w:shd w:val="clear" w:color="auto" w:fill="FFFF00"/>
        </w:rPr>
      </w:pPr>
      <w:r>
        <w:t>zhotovitel:</w:t>
      </w:r>
      <w:r>
        <w:tab/>
      </w:r>
      <w:r>
        <w:rPr>
          <w:shd w:val="clear" w:color="auto" w:fill="FFFF00"/>
        </w:rPr>
        <w:t>……………………………………….……</w:t>
      </w:r>
    </w:p>
    <w:p w14:paraId="3D247EEC" w14:textId="77777777" w:rsidR="00FE439B" w:rsidRDefault="00FE439B" w:rsidP="00FE439B">
      <w:pPr>
        <w:pStyle w:val="Identifikacesmluvnstrany"/>
        <w:rPr>
          <w:shd w:val="clear" w:color="auto" w:fill="FFFF00"/>
        </w:rPr>
      </w:pPr>
      <w:r>
        <w:t>sídlo:</w:t>
      </w:r>
      <w:r>
        <w:tab/>
      </w:r>
      <w:r>
        <w:rPr>
          <w:shd w:val="clear" w:color="auto" w:fill="FFFF00"/>
        </w:rPr>
        <w:t>………………………………….…………</w:t>
      </w:r>
    </w:p>
    <w:p w14:paraId="3C25F43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1716723E"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532977F5"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8EBDE1F" w14:textId="77777777" w:rsidR="00FE439B" w:rsidRDefault="00FE439B" w:rsidP="00FE439B">
      <w:pPr>
        <w:pStyle w:val="Identifikacesmluvnstrany"/>
        <w:rPr>
          <w:shd w:val="clear" w:color="auto" w:fill="FFFF00"/>
        </w:rPr>
      </w:pPr>
      <w:r>
        <w:t>IČO:</w:t>
      </w:r>
      <w:r>
        <w:tab/>
      </w:r>
      <w:r>
        <w:rPr>
          <w:shd w:val="clear" w:color="auto" w:fill="FFFF00"/>
        </w:rPr>
        <w:t>……………………</w:t>
      </w:r>
    </w:p>
    <w:p w14:paraId="0BB54F9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45BAFECA"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31CD684C"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026E814"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5FA21125" w14:textId="7587B3F2" w:rsidR="00FE439B" w:rsidRPr="00CE67CD" w:rsidRDefault="00FE439B" w:rsidP="00FE439B">
      <w:pPr>
        <w:pStyle w:val="TextnormlnPVL"/>
        <w:rPr>
          <w:rFonts w:cs="Arial"/>
          <w:lang w:val="cs-CZ"/>
        </w:rPr>
      </w:pPr>
      <w:r>
        <w:rPr>
          <w:rFonts w:cs="Arial"/>
        </w:rPr>
        <w:t xml:space="preserve">tel.: </w:t>
      </w:r>
      <w:r w:rsidR="00CE67CD" w:rsidRPr="00CE67CD">
        <w:rPr>
          <w:rFonts w:cs="Arial"/>
          <w:highlight w:val="yellow"/>
          <w:lang w:val="cs-CZ"/>
        </w:rPr>
        <w:t>……………….</w:t>
      </w:r>
      <w:r>
        <w:rPr>
          <w:rFonts w:cs="Arial"/>
        </w:rPr>
        <w:tab/>
      </w:r>
      <w:r>
        <w:rPr>
          <w:rFonts w:cs="Arial"/>
        </w:rPr>
        <w:tab/>
      </w:r>
      <w:r>
        <w:rPr>
          <w:rFonts w:cs="Arial"/>
        </w:rPr>
        <w:tab/>
      </w:r>
      <w:r>
        <w:rPr>
          <w:rFonts w:cs="Arial"/>
        </w:rPr>
        <w:tab/>
        <w:t>e-mail:</w:t>
      </w:r>
      <w:r w:rsidR="00CE67CD">
        <w:rPr>
          <w:rFonts w:cs="Arial"/>
          <w:lang w:val="cs-CZ"/>
        </w:rPr>
        <w:t xml:space="preserve"> </w:t>
      </w:r>
      <w:r w:rsidR="00CE67CD" w:rsidRPr="00CE67CD">
        <w:rPr>
          <w:rFonts w:cs="Arial"/>
          <w:highlight w:val="yellow"/>
          <w:lang w:val="cs-CZ"/>
        </w:rPr>
        <w:t>………………….</w:t>
      </w:r>
    </w:p>
    <w:p w14:paraId="67789606" w14:textId="77777777" w:rsidR="00FE439B" w:rsidRDefault="00FE439B" w:rsidP="00FE439B">
      <w:pPr>
        <w:pStyle w:val="TextnormlnPVL"/>
        <w:rPr>
          <w:rFonts w:cs="Arial"/>
        </w:rPr>
      </w:pPr>
      <w:r>
        <w:rPr>
          <w:rFonts w:cs="Arial"/>
        </w:rPr>
        <w:t>(dále jen „zhotovitel“)</w:t>
      </w:r>
    </w:p>
    <w:p w14:paraId="498F1BDB" w14:textId="77777777" w:rsidR="008853E9" w:rsidRDefault="008853E9" w:rsidP="00EF063A">
      <w:pPr>
        <w:pStyle w:val="Meziodstavce"/>
        <w:rPr>
          <w:lang w:val="cs-CZ"/>
        </w:rPr>
      </w:pPr>
    </w:p>
    <w:p w14:paraId="2CF73DF1" w14:textId="77777777" w:rsidR="00EF063A" w:rsidRPr="00EF063A" w:rsidRDefault="00EF063A" w:rsidP="00EF063A">
      <w:pPr>
        <w:pStyle w:val="lneksmlouvynadpisPVL"/>
      </w:pPr>
      <w:bookmarkStart w:id="0" w:name="_Ref473801745"/>
      <w:r w:rsidRPr="00EF063A">
        <w:t>Účel a předmět smlouvy</w:t>
      </w:r>
      <w:bookmarkEnd w:id="0"/>
    </w:p>
    <w:p w14:paraId="24100126" w14:textId="0734833D" w:rsidR="00EF063A" w:rsidRPr="007E2E38" w:rsidRDefault="00EF063A" w:rsidP="00EF063A">
      <w:pPr>
        <w:pStyle w:val="lneksmlouvytextPVL"/>
      </w:pPr>
      <w:r w:rsidRPr="007E2E38">
        <w:t>Tato smlouva je uzavřena na základě výsledku řízení</w:t>
      </w:r>
      <w:r w:rsidR="00061AD2">
        <w:rPr>
          <w:lang w:val="cs-CZ"/>
        </w:rPr>
        <w:t xml:space="preserve"> pro veřejnou zakázku malého rozsahu v souladu s </w:t>
      </w:r>
      <w:r w:rsidR="00940BC2">
        <w:rPr>
          <w:lang w:val="cs-CZ"/>
        </w:rPr>
        <w:t xml:space="preserve">§§ 27 a 31 </w:t>
      </w:r>
      <w:r w:rsidR="00AC21F7">
        <w:rPr>
          <w:lang w:val="cs-CZ"/>
        </w:rPr>
        <w:t xml:space="preserve">zákona </w:t>
      </w:r>
      <w:r w:rsidRPr="007E2E38">
        <w:t>č.</w:t>
      </w:r>
      <w:r w:rsidR="00940BC2">
        <w:rPr>
          <w:lang w:val="cs-CZ"/>
        </w:rPr>
        <w:t> </w:t>
      </w:r>
      <w:r w:rsidRPr="007E2E38">
        <w:t>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417C38">
        <w:rPr>
          <w:lang w:val="cs-CZ"/>
        </w:rPr>
        <w:t xml:space="preserve">, </w:t>
      </w:r>
      <w:r w:rsidR="00916C1A">
        <w:rPr>
          <w:lang w:val="cs-CZ"/>
        </w:rPr>
        <w:t>ve znění pozdějších předpisů</w:t>
      </w:r>
      <w:r w:rsidRPr="00642D4C">
        <w:t xml:space="preserve"> (dále jen</w:t>
      </w:r>
      <w:r w:rsidR="00916C1A">
        <w:rPr>
          <w:lang w:val="cs-CZ"/>
        </w:rPr>
        <w:t xml:space="preserve"> „zákon o zadávání veřejných zakázek“ nebo</w:t>
      </w:r>
      <w:r w:rsidRPr="00642D4C">
        <w:t xml:space="preserve"> „</w:t>
      </w:r>
      <w:r>
        <w:t>Z</w:t>
      </w:r>
      <w:r w:rsidRPr="00642D4C">
        <w:t xml:space="preserve">ZVZ“) pro veřejnou zakázku </w:t>
      </w:r>
      <w:r>
        <w:t>s</w:t>
      </w:r>
      <w:r w:rsidR="00940BC2">
        <w:rPr>
          <w:lang w:val="cs-CZ"/>
        </w:rPr>
        <w:t> </w:t>
      </w:r>
      <w:r w:rsidRPr="00642D4C">
        <w:t xml:space="preserve">názvem </w:t>
      </w:r>
      <w:r w:rsidRPr="00F83C7E">
        <w:rPr>
          <w:b/>
        </w:rPr>
        <w:t>„</w:t>
      </w:r>
      <w:r w:rsidR="00F6352D">
        <w:rPr>
          <w:b/>
          <w:lang w:val="cs-CZ"/>
        </w:rPr>
        <w:t xml:space="preserve">DVT </w:t>
      </w:r>
      <w:proofErr w:type="spellStart"/>
      <w:r w:rsidR="00F6352D">
        <w:rPr>
          <w:b/>
          <w:lang w:val="cs-CZ"/>
        </w:rPr>
        <w:t>Novodomský</w:t>
      </w:r>
      <w:proofErr w:type="spellEnd"/>
      <w:r w:rsidR="00F6352D">
        <w:rPr>
          <w:b/>
          <w:lang w:val="cs-CZ"/>
        </w:rPr>
        <w:t xml:space="preserve"> potok, IDVT 10239422, ř.km 0,124 – 0,610, Kaplice – oprava opevnění</w:t>
      </w:r>
      <w:r w:rsidRPr="00F83C7E">
        <w:rPr>
          <w:b/>
        </w:rPr>
        <w:t>“</w:t>
      </w:r>
      <w:r w:rsidR="00061AD2">
        <w:rPr>
          <w:b/>
          <w:lang w:val="cs-CZ"/>
        </w:rPr>
        <w:t xml:space="preserve"> </w:t>
      </w:r>
      <w:r w:rsidR="00061AD2" w:rsidRPr="00061AD2">
        <w:rPr>
          <w:lang w:val="cs-CZ"/>
        </w:rPr>
        <w:t>(dále jen „Veřejná zakázka“)</w:t>
      </w:r>
      <w:r w:rsidRPr="00061AD2">
        <w:t>,</w:t>
      </w:r>
      <w:r w:rsidRPr="0071541B">
        <w:t xml:space="preserve"> 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1508C3EF" w14:textId="77777777" w:rsidR="00EF063A" w:rsidRDefault="00EF063A" w:rsidP="00EF063A">
      <w:pPr>
        <w:pStyle w:val="Meziodstavce"/>
        <w:rPr>
          <w:lang w:val="cs-CZ"/>
        </w:rPr>
      </w:pPr>
    </w:p>
    <w:p w14:paraId="459266F9" w14:textId="77777777" w:rsidR="00F975B6" w:rsidRPr="00F975B6" w:rsidRDefault="00F975B6" w:rsidP="00EF063A">
      <w:pPr>
        <w:pStyle w:val="Meziodstavce"/>
        <w:rPr>
          <w:lang w:val="cs-CZ"/>
        </w:rPr>
      </w:pPr>
    </w:p>
    <w:p w14:paraId="0C5152FD" w14:textId="2C4075BE" w:rsidR="00EF063A" w:rsidRPr="00D84668" w:rsidRDefault="00EF063A" w:rsidP="00EF063A">
      <w:pPr>
        <w:pStyle w:val="lneksmlouvytextPVL"/>
      </w:pPr>
      <w:r>
        <w:lastRenderedPageBreak/>
        <w:t>Předmětem</w:t>
      </w:r>
      <w:r w:rsidRPr="009716CC">
        <w:t xml:space="preserve"> díla</w:t>
      </w:r>
      <w:r w:rsidRPr="009716CC">
        <w:rPr>
          <w:lang w:eastAsia="cs-CZ"/>
        </w:rPr>
        <w:t xml:space="preserve"> </w:t>
      </w:r>
      <w:r w:rsidRPr="00D84668">
        <w:t>je</w:t>
      </w:r>
      <w:r w:rsidRPr="00D84668">
        <w:rPr>
          <w:lang w:eastAsia="cs-CZ"/>
        </w:rPr>
        <w:t xml:space="preserve"> </w:t>
      </w:r>
      <w:r w:rsidR="005F6FE8">
        <w:rPr>
          <w:lang w:val="cs-CZ"/>
        </w:rPr>
        <w:t xml:space="preserve">oprava poškozených kamenných dlažeb a opěrných zdí koryta </w:t>
      </w:r>
      <w:proofErr w:type="spellStart"/>
      <w:r w:rsidR="005F6FE8">
        <w:rPr>
          <w:lang w:val="cs-CZ"/>
        </w:rPr>
        <w:t>Novodomského</w:t>
      </w:r>
      <w:proofErr w:type="spellEnd"/>
      <w:r w:rsidR="005F6FE8">
        <w:rPr>
          <w:lang w:val="cs-CZ"/>
        </w:rPr>
        <w:t xml:space="preserve"> potoka v úseku ř.km 0,124 – 0,610</w:t>
      </w:r>
      <w:r w:rsidR="00FA51D8" w:rsidRPr="00FA51D8">
        <w:rPr>
          <w:lang w:val="cs-CZ"/>
        </w:rPr>
        <w:t>.</w:t>
      </w:r>
    </w:p>
    <w:p w14:paraId="26E95900" w14:textId="46E0802C" w:rsidR="00EF063A" w:rsidRDefault="00EF063A" w:rsidP="00EF063A">
      <w:pPr>
        <w:pStyle w:val="Meziodstavce"/>
      </w:pPr>
    </w:p>
    <w:p w14:paraId="61082B77" w14:textId="77777777"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AD5175">
        <w:rPr>
          <w:lang w:val="cs-CZ"/>
        </w:rPr>
        <w:t> </w:t>
      </w:r>
      <w:r w:rsidRPr="00273A25">
        <w:t xml:space="preserve">jiné podmínky pro zhotovení díla a že disponuje takovými kapacitami a odbornými znalostmi, které jsou k plnění dle této smlouvy nezbytné.   </w:t>
      </w:r>
    </w:p>
    <w:p w14:paraId="1178659A" w14:textId="77777777" w:rsidR="00EF063A" w:rsidRDefault="00EF063A" w:rsidP="00EF063A">
      <w:pPr>
        <w:pStyle w:val="Meziodstavce"/>
      </w:pPr>
    </w:p>
    <w:p w14:paraId="52DE719A" w14:textId="4741BA1E" w:rsidR="00EF063A" w:rsidRPr="00642D4C" w:rsidRDefault="00EF063A" w:rsidP="00EF063A">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sidR="00F6352D">
        <w:rPr>
          <w:b/>
          <w:lang w:val="cs-CZ"/>
        </w:rPr>
        <w:t xml:space="preserve">DVT </w:t>
      </w:r>
      <w:proofErr w:type="spellStart"/>
      <w:r w:rsidR="00F6352D">
        <w:rPr>
          <w:b/>
          <w:lang w:val="cs-CZ"/>
        </w:rPr>
        <w:t>Novodomský</w:t>
      </w:r>
      <w:proofErr w:type="spellEnd"/>
      <w:r w:rsidR="00F6352D">
        <w:rPr>
          <w:b/>
          <w:lang w:val="cs-CZ"/>
        </w:rPr>
        <w:t xml:space="preserve"> potok, IDVT 10239422, ř.km 0,124 – 0,610, Kaplice – oprava opevnění</w:t>
      </w:r>
      <w:r w:rsidRPr="00F83C7E">
        <w:rPr>
          <w:b/>
        </w:rPr>
        <w:t>“.</w:t>
      </w:r>
    </w:p>
    <w:p w14:paraId="3AB904AD" w14:textId="77777777" w:rsidR="00EF063A" w:rsidRPr="00B82BAA" w:rsidRDefault="00EF063A" w:rsidP="00EF063A">
      <w:pPr>
        <w:pStyle w:val="Meziodstavce"/>
      </w:pPr>
    </w:p>
    <w:p w14:paraId="66F5319E" w14:textId="29E1E7AD" w:rsidR="00EF063A" w:rsidRPr="000A5A0D" w:rsidRDefault="00EF063A" w:rsidP="00246803">
      <w:pPr>
        <w:pStyle w:val="lneksmlouvytextPVL"/>
      </w:pPr>
      <w:r w:rsidRPr="00B82BAA">
        <w:t xml:space="preserve">Místo provádění díla je dáno dokumentací pro </w:t>
      </w:r>
      <w:r w:rsidR="005F6FE8">
        <w:rPr>
          <w:lang w:val="cs-CZ"/>
        </w:rPr>
        <w:t>stavební povolení</w:t>
      </w:r>
      <w:r w:rsidRPr="000A5A0D">
        <w:t>. Stavba bude prováděna v </w:t>
      </w:r>
      <w:r w:rsidR="005F6FE8">
        <w:rPr>
          <w:lang w:val="cs-CZ"/>
        </w:rPr>
        <w:t>Jihočeském</w:t>
      </w:r>
      <w:r w:rsidR="005F6FE8" w:rsidRPr="000A5A0D">
        <w:t xml:space="preserve"> </w:t>
      </w:r>
      <w:r w:rsidRPr="000A5A0D">
        <w:t xml:space="preserve">kraji, </w:t>
      </w:r>
      <w:proofErr w:type="spellStart"/>
      <w:r w:rsidRPr="000A5A0D">
        <w:t>k.ú</w:t>
      </w:r>
      <w:proofErr w:type="spellEnd"/>
      <w:r w:rsidRPr="000A5A0D">
        <w:t xml:space="preserve">. </w:t>
      </w:r>
      <w:r w:rsidR="005F6FE8">
        <w:rPr>
          <w:lang w:val="cs-CZ"/>
        </w:rPr>
        <w:t>Kaplice</w:t>
      </w:r>
      <w:r w:rsidR="00FA51D8" w:rsidRPr="000A5A0D">
        <w:t xml:space="preserve">, </w:t>
      </w:r>
      <w:r w:rsidRPr="000A5A0D">
        <w:t>na pozemcích uvedených v dokumentaci pro prov</w:t>
      </w:r>
      <w:r>
        <w:t>ádění</w:t>
      </w:r>
      <w:r w:rsidRPr="000A5A0D">
        <w:t xml:space="preserve"> stavby, tj. na pozemcích objednatele nebo na pozemcích, které objednatel opatřil.</w:t>
      </w:r>
    </w:p>
    <w:p w14:paraId="677D7341" w14:textId="77777777" w:rsidR="00EF063A" w:rsidRPr="00BC3D60" w:rsidRDefault="00EF063A" w:rsidP="00EF063A">
      <w:pPr>
        <w:pStyle w:val="Meziodstavce"/>
      </w:pPr>
    </w:p>
    <w:p w14:paraId="52BB844A"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7ECEF880" w14:textId="6FD453FD" w:rsidR="00EF063A" w:rsidRPr="00C21024" w:rsidRDefault="00EF063A" w:rsidP="00EF063A">
      <w:pPr>
        <w:pStyle w:val="SeznamsmlouvaPVL"/>
        <w:rPr>
          <w:shd w:val="clear" w:color="auto" w:fill="FFFF00"/>
        </w:rPr>
      </w:pPr>
      <w:r>
        <w:t xml:space="preserve">příslušné projektové dokumentace, zpracované </w:t>
      </w:r>
      <w:r w:rsidR="005F6FE8">
        <w:rPr>
          <w:lang w:val="cs-CZ"/>
        </w:rPr>
        <w:t>oddělením projektových činností Povodí Vltavy, státní podnik</w:t>
      </w:r>
      <w:r w:rsidR="00FA51D8" w:rsidRPr="00FA51D8">
        <w:rPr>
          <w:rFonts w:cs="Arial"/>
          <w:lang w:val="cs-CZ"/>
        </w:rPr>
        <w:t xml:space="preserve">, </w:t>
      </w:r>
      <w:r w:rsidR="0095643B">
        <w:rPr>
          <w:rFonts w:cs="Arial"/>
          <w:lang w:val="cs-CZ"/>
        </w:rPr>
        <w:t xml:space="preserve">se sídlem </w:t>
      </w:r>
      <w:r w:rsidR="005F6FE8">
        <w:rPr>
          <w:rFonts w:cs="Arial"/>
          <w:lang w:val="cs-CZ"/>
        </w:rPr>
        <w:t>Litvínovická silnice 5, Č</w:t>
      </w:r>
      <w:r w:rsidR="001325D9">
        <w:rPr>
          <w:rFonts w:cs="Arial"/>
          <w:lang w:val="cs-CZ"/>
        </w:rPr>
        <w:t>eské</w:t>
      </w:r>
      <w:r w:rsidR="005F6FE8">
        <w:rPr>
          <w:rFonts w:cs="Arial"/>
          <w:lang w:val="cs-CZ"/>
        </w:rPr>
        <w:t xml:space="preserve"> Budějovice</w:t>
      </w:r>
      <w:r w:rsidRPr="00D84668">
        <w:t>,</w:t>
      </w:r>
      <w:r w:rsidRPr="00D84668">
        <w:rPr>
          <w:rFonts w:cs="Arial"/>
        </w:rPr>
        <w:t xml:space="preserve"> v </w:t>
      </w:r>
      <w:r w:rsidR="005F6FE8">
        <w:rPr>
          <w:rFonts w:cs="Arial"/>
          <w:lang w:val="cs-CZ"/>
        </w:rPr>
        <w:t>květnu</w:t>
      </w:r>
      <w:r w:rsidR="00C61E1E">
        <w:rPr>
          <w:rFonts w:cs="Arial"/>
          <w:lang w:val="cs-CZ"/>
        </w:rPr>
        <w:t xml:space="preserve"> </w:t>
      </w:r>
      <w:r w:rsidR="00FA51D8">
        <w:rPr>
          <w:rFonts w:cs="Arial"/>
          <w:lang w:val="cs-CZ"/>
        </w:rPr>
        <w:t>201</w:t>
      </w:r>
      <w:r w:rsidR="005F6FE8">
        <w:rPr>
          <w:rFonts w:cs="Arial"/>
          <w:lang w:val="cs-CZ"/>
        </w:rPr>
        <w:t>8</w:t>
      </w:r>
      <w:r w:rsidRPr="00D84668">
        <w:rPr>
          <w:rFonts w:cs="Arial"/>
        </w:rPr>
        <w:t xml:space="preserve"> pod č. zakázky </w:t>
      </w:r>
      <w:r w:rsidR="005F6FE8">
        <w:rPr>
          <w:rFonts w:cs="Arial"/>
          <w:lang w:val="cs-CZ"/>
        </w:rPr>
        <w:t>720</w:t>
      </w:r>
      <w:r w:rsidR="00FA51D8">
        <w:rPr>
          <w:rFonts w:cs="Arial"/>
          <w:lang w:val="cs-CZ"/>
        </w:rPr>
        <w:t>/</w:t>
      </w:r>
      <w:r w:rsidR="005F6FE8">
        <w:rPr>
          <w:rFonts w:cs="Arial"/>
          <w:lang w:val="cs-CZ"/>
        </w:rPr>
        <w:t>2450/</w:t>
      </w:r>
      <w:r w:rsidR="00FA51D8">
        <w:rPr>
          <w:rFonts w:cs="Arial"/>
          <w:lang w:val="cs-CZ"/>
        </w:rPr>
        <w:t>1</w:t>
      </w:r>
      <w:r w:rsidR="005F6FE8">
        <w:rPr>
          <w:rFonts w:cs="Arial"/>
          <w:lang w:val="cs-CZ"/>
        </w:rPr>
        <w:t>8</w:t>
      </w:r>
      <w:r w:rsidRPr="00D84668">
        <w:t>,</w:t>
      </w:r>
      <w:r w:rsidRPr="00D84668">
        <w:rPr>
          <w:rFonts w:cs="Arial"/>
        </w:rPr>
        <w:t xml:space="preserve"> ve</w:t>
      </w:r>
      <w:r w:rsidRPr="00D84668">
        <w:t xml:space="preserve"> stupni dokumentace pro </w:t>
      </w:r>
      <w:r w:rsidR="005F6FE8">
        <w:rPr>
          <w:lang w:val="cs-CZ"/>
        </w:rPr>
        <w:t>stavební povolení</w:t>
      </w:r>
      <w:r w:rsidRPr="00D84668">
        <w:t>,</w:t>
      </w:r>
      <w:r>
        <w:t xml:space="preserve"> která byla předána v rámci řízení</w:t>
      </w:r>
      <w:r w:rsidR="00131DA1">
        <w:rPr>
          <w:lang w:val="cs-CZ"/>
        </w:rPr>
        <w:t xml:space="preserve"> </w:t>
      </w:r>
      <w:r w:rsidR="00D65EFA">
        <w:rPr>
          <w:lang w:val="cs-CZ"/>
        </w:rPr>
        <w:t xml:space="preserve">pro </w:t>
      </w:r>
      <w:r w:rsidR="00131DA1">
        <w:rPr>
          <w:lang w:val="cs-CZ"/>
        </w:rPr>
        <w:t>zadání veřejné zakázky malého rozsahu</w:t>
      </w:r>
      <w:r>
        <w:t xml:space="preserve">, </w:t>
      </w:r>
    </w:p>
    <w:p w14:paraId="65203CBC" w14:textId="77777777" w:rsidR="00EF063A" w:rsidRPr="00113688" w:rsidRDefault="00EF063A" w:rsidP="00EF063A">
      <w:pPr>
        <w:pStyle w:val="SeznamsmlouvaPVL"/>
        <w:rPr>
          <w:highlight w:val="yellow"/>
          <w:shd w:val="clear" w:color="auto" w:fill="FFFF00"/>
        </w:rPr>
      </w:pPr>
      <w:r>
        <w:t xml:space="preserve">nabídky zhotovitele č.j. </w:t>
      </w:r>
      <w:r w:rsidRPr="00113688">
        <w:rPr>
          <w:highlight w:val="yellow"/>
        </w:rPr>
        <w:t>………..</w:t>
      </w:r>
      <w:r>
        <w:t xml:space="preserve"> ze dne </w:t>
      </w:r>
      <w:r w:rsidRPr="00113688">
        <w:rPr>
          <w:highlight w:val="yellow"/>
        </w:rPr>
        <w:t>………...</w:t>
      </w:r>
    </w:p>
    <w:p w14:paraId="20C6EA44" w14:textId="77777777" w:rsidR="00EF063A" w:rsidRPr="004C03BB" w:rsidRDefault="00EF063A" w:rsidP="00EF063A">
      <w:pPr>
        <w:pStyle w:val="Meziodstavce"/>
      </w:pPr>
    </w:p>
    <w:p w14:paraId="0A15F0BF" w14:textId="77777777" w:rsidR="00EF063A" w:rsidRPr="004C03BB" w:rsidRDefault="00EF063A" w:rsidP="00EF063A">
      <w:pPr>
        <w:pStyle w:val="lneksmlouvytextPVL"/>
      </w:pPr>
      <w:bookmarkStart w:id="1" w:name="_Ref473801748"/>
      <w:r w:rsidRPr="004C03BB">
        <w:t>Za součást díla je považováno rovněž:</w:t>
      </w:r>
      <w:bookmarkEnd w:id="1"/>
    </w:p>
    <w:p w14:paraId="06C19227" w14:textId="77777777" w:rsidR="00EF063A" w:rsidRPr="00D84668" w:rsidRDefault="00EF063A" w:rsidP="00EF063A">
      <w:pPr>
        <w:pStyle w:val="SeznamsmlouvaPVL"/>
      </w:pPr>
      <w:r w:rsidRPr="00D84668">
        <w:t>ověření a případná aktualizace výskytu a uložení podzemních zařízení,</w:t>
      </w:r>
    </w:p>
    <w:p w14:paraId="4B108F93" w14:textId="77777777" w:rsidR="00EF063A" w:rsidRPr="00D84668" w:rsidRDefault="00EF063A" w:rsidP="00EF063A">
      <w:pPr>
        <w:pStyle w:val="SeznamsmlouvaPVL"/>
      </w:pPr>
      <w:r w:rsidRPr="00D84668">
        <w:t>zpracování a předání dokumentace skutečného provedení stavby včetně geodetického zaměření skutečného provedení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formátu.pdf a 1x v digitální podobě v editovatelných formátech .doc, .</w:t>
      </w:r>
      <w:proofErr w:type="spellStart"/>
      <w:r w:rsidRPr="00D84668">
        <w:t>xls</w:t>
      </w:r>
      <w:proofErr w:type="spellEnd"/>
      <w:r w:rsidRPr="00D84668">
        <w:t>, .</w:t>
      </w:r>
      <w:proofErr w:type="spellStart"/>
      <w:r w:rsidRPr="00D84668">
        <w:t>dwg</w:t>
      </w:r>
      <w:proofErr w:type="spellEnd"/>
      <w:r w:rsidRPr="00D84668">
        <w:t xml:space="preserve"> apod.), vč. zákresu geodetického zaměření skutečného provedení do katastrální mapy,</w:t>
      </w:r>
    </w:p>
    <w:p w14:paraId="5560D716" w14:textId="77777777" w:rsidR="00EF063A" w:rsidRPr="00D84668" w:rsidRDefault="00EF063A" w:rsidP="00EF063A">
      <w:pPr>
        <w:pStyle w:val="SeznamsmlouvaPVL"/>
      </w:pPr>
      <w:r w:rsidRPr="00D84668">
        <w:t xml:space="preserve">likvidace veškerého stavebního a přebytečného materiálu odpovídajícím zákonným způsobem, zajištění skládek a </w:t>
      </w:r>
      <w:proofErr w:type="spellStart"/>
      <w:r w:rsidRPr="00D84668">
        <w:t>deponií</w:t>
      </w:r>
      <w:proofErr w:type="spellEnd"/>
      <w:r w:rsidRPr="00D84668">
        <w:t>, vč. vedení evidence o vzniklých odpadech a předání dokladů o jejich likvidaci objednateli při předání a převzetí díla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7F285B47" w14:textId="77777777" w:rsidR="00EF063A" w:rsidRPr="00D84668" w:rsidRDefault="00EF063A" w:rsidP="00EF063A">
      <w:pPr>
        <w:pStyle w:val="SeznamsmlouvaPVL"/>
      </w:pPr>
      <w:r w:rsidRPr="00D84668">
        <w:t xml:space="preserve">zajištění bezpečnosti a ochrany zdraví při práci, požární ochrany, ochrany životního prostředí, péče o nepředané objekty a konstrukce stavby, zařízení a ostraha staveniště, </w:t>
      </w:r>
    </w:p>
    <w:p w14:paraId="4A42AF66" w14:textId="77777777" w:rsidR="00EF063A" w:rsidRPr="00D84668" w:rsidRDefault="00EF063A" w:rsidP="00EF063A">
      <w:pPr>
        <w:pStyle w:val="SeznamsmlouvaPVL"/>
      </w:pPr>
      <w:r w:rsidRPr="00D84668">
        <w:t>vybudování staveniště tak, aby byly splněny požadavky a podmínky všech dotčených vlastníků pozemků,</w:t>
      </w:r>
    </w:p>
    <w:p w14:paraId="7B4FB896" w14:textId="77777777" w:rsidR="00EF063A" w:rsidRPr="00D84668" w:rsidRDefault="00EF063A" w:rsidP="00EF063A">
      <w:pPr>
        <w:pStyle w:val="SeznamsmlouvaPVL"/>
      </w:pPr>
      <w:r w:rsidRPr="00D84668">
        <w:t>zajištění technického řešení výjezdů ze stavby, včetně případného dopravního řešení a jejich projednání s příslušnými orgány státní správy a dotčenými organizacemi,</w:t>
      </w:r>
    </w:p>
    <w:p w14:paraId="3C695F35" w14:textId="77777777" w:rsidR="00EF063A" w:rsidRPr="00D84668" w:rsidRDefault="00EF063A" w:rsidP="00EF063A">
      <w:pPr>
        <w:pStyle w:val="SeznamsmlouvaPVL"/>
      </w:pPr>
      <w:r w:rsidRPr="00D84668">
        <w:t>projednání a provedení dopravně inženýrských opatření nutných pro realizaci stavby (včetně zajištění příslušných povolení – DIR, apod.),</w:t>
      </w:r>
    </w:p>
    <w:p w14:paraId="2350F860" w14:textId="77777777" w:rsidR="00EF063A" w:rsidRPr="00D84668" w:rsidRDefault="00EF063A" w:rsidP="00EF063A">
      <w:pPr>
        <w:pStyle w:val="SeznamsmlouvaPVL"/>
      </w:pPr>
      <w:r w:rsidRPr="00D84668">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oprávněn vznášet jakékoliv nároky vyplývající z absence jakéhokoliv takového povolení, souhlasu či schválení,</w:t>
      </w:r>
    </w:p>
    <w:p w14:paraId="74553AF0" w14:textId="6AC1DF68" w:rsidR="00EF063A" w:rsidRPr="00D84668" w:rsidRDefault="00EF063A" w:rsidP="00EF063A">
      <w:pPr>
        <w:pStyle w:val="SeznamsmlouvaPVL"/>
      </w:pPr>
      <w:r w:rsidRPr="00D84668">
        <w:t>vytyčení všech inženýrských sítí a projednání postupu všech prací s jejich provozovateli vč. projednání a zajištění případných přeložek uvedených v</w:t>
      </w:r>
      <w:r w:rsidR="00C5496E">
        <w:t> </w:t>
      </w:r>
      <w:r w:rsidR="00C5496E">
        <w:rPr>
          <w:lang w:val="cs-CZ"/>
        </w:rPr>
        <w:t>projektové dokumentaci</w:t>
      </w:r>
      <w:r w:rsidRPr="00D84668">
        <w:t>,</w:t>
      </w:r>
    </w:p>
    <w:p w14:paraId="04C2EEA5" w14:textId="77777777" w:rsidR="00EF063A" w:rsidRPr="00D84668" w:rsidRDefault="00EF063A" w:rsidP="00EF063A">
      <w:pPr>
        <w:pStyle w:val="SeznamsmlouvaPVL"/>
      </w:pPr>
      <w:r w:rsidRPr="00D84668">
        <w:lastRenderedPageBreak/>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3E50156C" w14:textId="287207E2" w:rsidR="00EF063A" w:rsidRPr="00D84668" w:rsidRDefault="00EF063A" w:rsidP="00EF063A">
      <w:pPr>
        <w:pStyle w:val="SeznamsmlouvaPVL"/>
      </w:pPr>
      <w:r w:rsidRPr="00D84668">
        <w:t xml:space="preserve">provedení </w:t>
      </w:r>
      <w:r w:rsidR="00477210">
        <w:rPr>
          <w:lang w:val="cs-CZ"/>
        </w:rPr>
        <w:t xml:space="preserve">případných </w:t>
      </w:r>
      <w:r w:rsidRPr="00D84668">
        <w:t>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2152B22B" w14:textId="77777777" w:rsidR="00EF063A" w:rsidRPr="00D84668" w:rsidRDefault="00EF063A" w:rsidP="00EF063A">
      <w:pPr>
        <w:pStyle w:val="SeznamsmlouvaPVL"/>
      </w:pPr>
      <w:r w:rsidRPr="00D84668">
        <w:t>plnění podmínek Plánu bezpečnosti a ochrany zdraví při práci na staveništi dle § 15, odst. 2, zákona č. 309/2006 Sb., zákon o zajištění dalších podmínek bezpečnosti a ochrany zdraví při práci, ve znění pozdějších předpisů, zpracovaného koordinátorem bezpečnosti a ochrany zdraví při práci na staveništi určeným objednatelem,</w:t>
      </w:r>
    </w:p>
    <w:p w14:paraId="7C89DE9B" w14:textId="77777777" w:rsidR="00EF063A" w:rsidRPr="00D84668" w:rsidRDefault="00EF063A" w:rsidP="00EF063A">
      <w:pPr>
        <w:pStyle w:val="SeznamsmlouvaPVL"/>
      </w:pPr>
      <w:r w:rsidRPr="00D84668">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502DC8FC" w14:textId="77777777" w:rsidR="00EF063A" w:rsidRPr="00D84668" w:rsidRDefault="00EF063A" w:rsidP="00EF063A">
      <w:pPr>
        <w:pStyle w:val="SeznamsmlouvaPVL"/>
      </w:pPr>
      <w:r w:rsidRPr="00D84668">
        <w:t>nutná koordinace a součinnost zhotovitele i všech poddodavatelů s koordinátorem bezpečnosti a ochrany zdraví při práci na staveništi, v případě, že bude určen objednatelem na základě zákona č. 309/2006 Sb.,</w:t>
      </w:r>
    </w:p>
    <w:p w14:paraId="07843BF3" w14:textId="77777777" w:rsidR="00EF063A" w:rsidRPr="00D84668" w:rsidRDefault="00EF063A" w:rsidP="00EF063A">
      <w:pPr>
        <w:pStyle w:val="SeznamsmlouvaPVL"/>
      </w:pPr>
      <w:r w:rsidRPr="00D84668">
        <w:t>zajištění staveniště dle platných právních předpisů vztahujících se k bezpečnosti a ochraně zdraví osob (§ 3 zákona č. 309/2006 Sb., nařízení vlády č. 591/2006 Sb., o</w:t>
      </w:r>
      <w:r w:rsidR="00180773">
        <w:rPr>
          <w:lang w:val="cs-CZ"/>
        </w:rPr>
        <w:t> </w:t>
      </w:r>
      <w:r w:rsidRPr="00D84668">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76FC88EE" w14:textId="4C550A8B" w:rsidR="00EF063A" w:rsidRPr="00D84668" w:rsidRDefault="00477210" w:rsidP="00EF063A">
      <w:pPr>
        <w:pStyle w:val="SeznamsmlouvaPVL"/>
      </w:pPr>
      <w:r>
        <w:rPr>
          <w:lang w:val="cs-CZ"/>
        </w:rPr>
        <w:t>zpracování p</w:t>
      </w:r>
      <w:proofErr w:type="spellStart"/>
      <w:r w:rsidR="00EF063A" w:rsidRPr="00D84668">
        <w:t>ovodňového</w:t>
      </w:r>
      <w:proofErr w:type="spellEnd"/>
      <w:r>
        <w:rPr>
          <w:lang w:val="cs-CZ"/>
        </w:rPr>
        <w:t xml:space="preserve"> </w:t>
      </w:r>
      <w:r w:rsidR="00EF063A" w:rsidRPr="00D84668">
        <w:t>plánu stavby,</w:t>
      </w:r>
    </w:p>
    <w:p w14:paraId="511E0061" w14:textId="77777777" w:rsidR="00EF063A" w:rsidRPr="00D84668" w:rsidRDefault="00EF063A" w:rsidP="00EF063A">
      <w:pPr>
        <w:pStyle w:val="SeznamsmlouvaPVL"/>
      </w:pPr>
      <w:r w:rsidRPr="00D84668">
        <w:t xml:space="preserve">čerpání vody a další práce (hrázkování, </w:t>
      </w:r>
      <w:proofErr w:type="spellStart"/>
      <w:r w:rsidRPr="00D84668">
        <w:t>jímkování</w:t>
      </w:r>
      <w:proofErr w:type="spellEnd"/>
      <w:r w:rsidRPr="00D84668">
        <w:t>, převádění) nutné pro realizaci stavby v korytě toku,</w:t>
      </w:r>
    </w:p>
    <w:p w14:paraId="07017510" w14:textId="77777777" w:rsidR="00EF063A" w:rsidRPr="00D84668" w:rsidRDefault="00EF063A" w:rsidP="00EF063A">
      <w:pPr>
        <w:pStyle w:val="SeznamsmlouvaPVL"/>
      </w:pPr>
      <w:r w:rsidRPr="00D84668">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5DF4A8E6" w14:textId="77777777" w:rsidR="00EF063A" w:rsidRPr="00D84668" w:rsidRDefault="00EF063A" w:rsidP="00EF063A">
      <w:pPr>
        <w:pStyle w:val="SeznamsmlouvaPVL"/>
      </w:pPr>
      <w:r w:rsidRPr="00D84668">
        <w:t xml:space="preserve">plnění podmínek pro stavbu vydaných </w:t>
      </w:r>
      <w:r w:rsidR="00451F81" w:rsidRPr="00451F81">
        <w:rPr>
          <w:lang w:val="cs-CZ"/>
        </w:rPr>
        <w:t>stanovisek a rozhodnutí správních orgánů</w:t>
      </w:r>
      <w:r w:rsidR="00180773">
        <w:rPr>
          <w:lang w:val="cs-CZ"/>
        </w:rPr>
        <w:t>,</w:t>
      </w:r>
    </w:p>
    <w:p w14:paraId="0E006157" w14:textId="77777777" w:rsidR="00EF063A" w:rsidRPr="00D84668" w:rsidRDefault="00EF063A" w:rsidP="00EF063A">
      <w:pPr>
        <w:pStyle w:val="SeznamsmlouvaPVL"/>
      </w:pPr>
      <w:bookmarkStart w:id="2" w:name="_Ref473801759"/>
      <w:r w:rsidRPr="00D84668">
        <w:t>veškeré práce vyplývající z</w:t>
      </w:r>
      <w:r w:rsidR="00AC21F7" w:rsidRPr="00D84668">
        <w:rPr>
          <w:lang w:val="cs-CZ"/>
        </w:rPr>
        <w:t xml:space="preserve"> výzvy</w:t>
      </w:r>
      <w:r w:rsidRPr="00D84668">
        <w:t xml:space="preserve"> a popsané v příslušné dokumentaci.</w:t>
      </w:r>
      <w:bookmarkEnd w:id="2"/>
      <w:r w:rsidRPr="00D84668">
        <w:t xml:space="preserve"> </w:t>
      </w:r>
    </w:p>
    <w:p w14:paraId="3FA2FBA8" w14:textId="77777777" w:rsidR="00EF063A" w:rsidRPr="004C03BB" w:rsidRDefault="00EF063A" w:rsidP="00EF063A">
      <w:pPr>
        <w:pStyle w:val="Meziodstavce"/>
      </w:pPr>
    </w:p>
    <w:p w14:paraId="6A9D2695"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9DE1811" w14:textId="77777777" w:rsidR="00EF063A" w:rsidRDefault="00EF063A" w:rsidP="00D84668">
      <w:pPr>
        <w:pStyle w:val="Meziodstavce"/>
      </w:pPr>
    </w:p>
    <w:p w14:paraId="484E1A45" w14:textId="77777777" w:rsidR="00EF063A" w:rsidRPr="00D84668" w:rsidRDefault="00EF063A" w:rsidP="00D84668">
      <w:pPr>
        <w:pStyle w:val="lneksmlouvytextPVL"/>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77529797" w14:textId="77777777" w:rsidR="00D84668" w:rsidRDefault="00D84668" w:rsidP="00D84668">
      <w:pPr>
        <w:pStyle w:val="Odstavecseseznamem"/>
        <w:spacing w:after="0" w:line="240" w:lineRule="auto"/>
      </w:pPr>
    </w:p>
    <w:p w14:paraId="368E637B" w14:textId="386CE5FB" w:rsidR="00D84668" w:rsidRPr="009741EB" w:rsidRDefault="00D84668" w:rsidP="00D84668">
      <w:pPr>
        <w:pStyle w:val="lneksmlouvytextPVL"/>
      </w:pPr>
      <w:r>
        <w:rPr>
          <w:lang w:val="cs-CZ"/>
        </w:rPr>
        <w:t xml:space="preserve">Zhotovitel se zavazuje respektovat </w:t>
      </w:r>
      <w:r w:rsidRPr="00A00F68">
        <w:t xml:space="preserve">veškerá ustanovení Pravidel České republiky – Ministerstva zemědělství č.j. </w:t>
      </w:r>
      <w:r>
        <w:rPr>
          <w:lang w:val="cs-CZ"/>
        </w:rPr>
        <w:t>57943</w:t>
      </w:r>
      <w:r>
        <w:t>/201</w:t>
      </w:r>
      <w:r>
        <w:rPr>
          <w:lang w:val="cs-CZ"/>
        </w:rPr>
        <w:t>6</w:t>
      </w:r>
      <w:r>
        <w:t>-MZE-151</w:t>
      </w:r>
      <w:r>
        <w:rPr>
          <w:lang w:val="cs-CZ"/>
        </w:rPr>
        <w:t>51</w:t>
      </w:r>
      <w:r w:rsidRPr="00A00F68">
        <w:t xml:space="preserve"> pro poskytování a čerpání dotací z programu 129 2</w:t>
      </w:r>
      <w:r>
        <w:rPr>
          <w:lang w:val="cs-CZ"/>
        </w:rPr>
        <w:t>92</w:t>
      </w:r>
      <w:r w:rsidRPr="00A00F68">
        <w:t xml:space="preserve"> „Podpora </w:t>
      </w:r>
      <w:r>
        <w:rPr>
          <w:lang w:val="cs-CZ"/>
        </w:rPr>
        <w:t>opatření na drobných vodních tocích, rybnících a malých vodních nádržích</w:t>
      </w:r>
      <w:r w:rsidRPr="00A00F68">
        <w:t xml:space="preserve">“ a </w:t>
      </w:r>
      <w:r>
        <w:rPr>
          <w:lang w:val="cs-CZ"/>
        </w:rPr>
        <w:t xml:space="preserve">způsobu kontroly jejich užití a </w:t>
      </w:r>
      <w:r w:rsidRPr="00A00F68">
        <w:t xml:space="preserve">dalších závazných ustanovení obsažených </w:t>
      </w:r>
      <w:r w:rsidRPr="00A00F68">
        <w:lastRenderedPageBreak/>
        <w:t>v</w:t>
      </w:r>
      <w:r>
        <w:t> </w:t>
      </w:r>
      <w:r w:rsidRPr="00A00F68">
        <w:t xml:space="preserve">předpisech pro příjemce dotace. To platí i pro fázi po splnění závazku založeného touto smlouvou. Dokumenty jsou dostupné na </w:t>
      </w:r>
      <w:hyperlink r:id="rId10" w:history="1">
        <w:r w:rsidR="00F6352D" w:rsidRPr="00860DA1">
          <w:rPr>
            <w:rStyle w:val="Hypertextovodkaz"/>
            <w:rFonts w:eastAsia="Arial Unicode MS"/>
          </w:rPr>
          <w:t>http://www.eagri.cz/</w:t>
        </w:r>
      </w:hyperlink>
      <w:r>
        <w:rPr>
          <w:rFonts w:eastAsia="Arial Unicode MS"/>
          <w:lang w:val="cs-CZ"/>
        </w:rPr>
        <w:t>.</w:t>
      </w:r>
    </w:p>
    <w:p w14:paraId="122C6BB7" w14:textId="77777777" w:rsidR="008853E9" w:rsidRDefault="008853E9" w:rsidP="009741EB">
      <w:pPr>
        <w:pStyle w:val="Meziodstavce"/>
        <w:rPr>
          <w:lang w:val="cs-CZ"/>
        </w:rPr>
      </w:pPr>
    </w:p>
    <w:p w14:paraId="6D473B62" w14:textId="77777777" w:rsidR="009741EB" w:rsidRDefault="009741EB" w:rsidP="009741EB">
      <w:pPr>
        <w:pStyle w:val="lneksmlouvynadpisPVL"/>
      </w:pPr>
      <w:bookmarkStart w:id="3" w:name="_Ref473801722"/>
      <w:r w:rsidRPr="008F71A0">
        <w:t>Lhůty a podmínky realizace díla</w:t>
      </w:r>
      <w:bookmarkEnd w:id="3"/>
      <w:r>
        <w:t xml:space="preserve"> </w:t>
      </w:r>
    </w:p>
    <w:p w14:paraId="60BE0746" w14:textId="77777777" w:rsidR="009741EB" w:rsidRPr="0015147B" w:rsidRDefault="009741EB" w:rsidP="009741EB">
      <w:pPr>
        <w:pStyle w:val="TextnormlnPVL"/>
      </w:pPr>
      <w:r w:rsidRPr="0015147B">
        <w:t>Smluvní strany se dohodly na následujících lhůtách a podmínkách pro realizaci díla.</w:t>
      </w:r>
    </w:p>
    <w:p w14:paraId="7529FF30" w14:textId="77777777" w:rsidR="009741EB" w:rsidRDefault="009741EB" w:rsidP="009741EB">
      <w:pPr>
        <w:pStyle w:val="Meziodstavce"/>
      </w:pPr>
    </w:p>
    <w:p w14:paraId="672FD0D1" w14:textId="77777777" w:rsidR="009741EB" w:rsidRPr="002A5E36" w:rsidRDefault="009741EB" w:rsidP="009741EB">
      <w:pPr>
        <w:pStyle w:val="lneksmlouvytextPVL"/>
      </w:pPr>
      <w:bookmarkStart w:id="4" w:name="_Ref473801726"/>
      <w:r>
        <w:t xml:space="preserve">Zhotovitel se zavazuje </w:t>
      </w:r>
      <w:r w:rsidRPr="002A5E36">
        <w:t>provést dílo v</w:t>
      </w:r>
      <w:r>
        <w:t> následujících termínech:</w:t>
      </w:r>
      <w:bookmarkEnd w:id="4"/>
      <w:r>
        <w:t xml:space="preserve"> </w:t>
      </w:r>
    </w:p>
    <w:p w14:paraId="306ACFD9" w14:textId="77777777" w:rsidR="009741EB" w:rsidRDefault="009741EB" w:rsidP="009741EB">
      <w:pPr>
        <w:pStyle w:val="SeznamsmlouvaPVL"/>
      </w:pPr>
      <w:r>
        <w:t>zahájení prací:</w:t>
      </w:r>
    </w:p>
    <w:p w14:paraId="0CB47D38" w14:textId="77777777" w:rsidR="0083320F" w:rsidRPr="0083320F" w:rsidRDefault="009741EB" w:rsidP="0083320F">
      <w:pPr>
        <w:pStyle w:val="Textpodpsmennseznam"/>
        <w:rPr>
          <w:lang w:val="cs-CZ"/>
        </w:rPr>
      </w:pPr>
      <w:r w:rsidRPr="009741EB">
        <w:rPr>
          <w:rStyle w:val="TextpodpsmennseznamChar"/>
        </w:rPr>
        <w:t>bez zbytečného</w:t>
      </w:r>
      <w:r w:rsidRPr="00247BB3">
        <w:t xml:space="preserve"> odkladu po </w:t>
      </w:r>
      <w:r>
        <w:t>předání staveniště</w:t>
      </w:r>
      <w:r w:rsidR="0083320F">
        <w:rPr>
          <w:lang w:val="cs-CZ"/>
        </w:rPr>
        <w:t>.</w:t>
      </w:r>
    </w:p>
    <w:p w14:paraId="03348877" w14:textId="77777777" w:rsidR="009741EB" w:rsidRPr="00247BB3" w:rsidRDefault="009741EB" w:rsidP="009741EB">
      <w:pPr>
        <w:pStyle w:val="SeznamsmlouvaPVL"/>
      </w:pPr>
      <w:bookmarkStart w:id="5" w:name="_Ref473801732"/>
      <w:r>
        <w:t>předání a převzetí dokončen</w:t>
      </w:r>
      <w:r w:rsidRPr="00247BB3">
        <w:t>ého díla:</w:t>
      </w:r>
      <w:bookmarkEnd w:id="5"/>
      <w:r w:rsidRPr="00247BB3">
        <w:t xml:space="preserve"> </w:t>
      </w:r>
    </w:p>
    <w:p w14:paraId="1163FCC6" w14:textId="256AD9EB" w:rsidR="009741EB" w:rsidRDefault="009741EB" w:rsidP="009741EB">
      <w:pPr>
        <w:pStyle w:val="Textpodpsmennseznam"/>
        <w:rPr>
          <w:lang w:val="cs-CZ"/>
        </w:rPr>
      </w:pPr>
      <w:r>
        <w:t xml:space="preserve">nejpozději do </w:t>
      </w:r>
      <w:r w:rsidRPr="005D5D72">
        <w:rPr>
          <w:highlight w:val="yellow"/>
        </w:rPr>
        <w:t>……</w:t>
      </w:r>
      <w:r>
        <w:t xml:space="preserve"> kalendářních dní (počínaje následujícím kalendářním dnem po předání staveniště).</w:t>
      </w:r>
    </w:p>
    <w:p w14:paraId="43F87AFD" w14:textId="77777777" w:rsidR="00486871" w:rsidRPr="00486871" w:rsidRDefault="00486871" w:rsidP="009741EB">
      <w:pPr>
        <w:pStyle w:val="Textpodpsmennseznam"/>
        <w:rPr>
          <w:lang w:val="cs-CZ"/>
        </w:rPr>
      </w:pPr>
    </w:p>
    <w:p w14:paraId="63B390C4" w14:textId="5A09EBB1" w:rsidR="00486871" w:rsidRDefault="00486871" w:rsidP="00486871">
      <w:pPr>
        <w:pStyle w:val="lneksmlouvytextPVL"/>
      </w:pPr>
      <w:r>
        <w:t>Doba podle odst. 1</w:t>
      </w:r>
      <w:r>
        <w:rPr>
          <w:lang w:val="cs-CZ"/>
        </w:rPr>
        <w:t>.</w:t>
      </w:r>
      <w:r>
        <w:t xml:space="preserve"> písm. </w:t>
      </w:r>
      <w:r>
        <w:rPr>
          <w:lang w:val="cs-CZ"/>
        </w:rPr>
        <w:t>b</w:t>
      </w:r>
      <w:r>
        <w:t>) tohoto článku může být přiměřena prodloužena v případě, že dojde ke změně sjednaného rozsahu díla postupem v souladu s touto smlouvou, a</w:t>
      </w:r>
      <w:r>
        <w:rPr>
          <w:lang w:val="cs-CZ"/>
        </w:rPr>
        <w:t> </w:t>
      </w:r>
      <w:r>
        <w:t>to</w:t>
      </w:r>
      <w:r>
        <w:rPr>
          <w:lang w:val="cs-CZ"/>
        </w:rPr>
        <w:t> </w:t>
      </w:r>
      <w:r>
        <w:t>o</w:t>
      </w:r>
      <w:r>
        <w:rPr>
          <w:lang w:val="cs-CZ"/>
        </w:rPr>
        <w:t> </w:t>
      </w:r>
      <w:r>
        <w:t>dobu nezbytně nutnou k provedení takové změny. Takové prodloužení bude provedeno v souladu s čl. XI</w:t>
      </w:r>
      <w:r>
        <w:rPr>
          <w:lang w:val="cs-CZ"/>
        </w:rPr>
        <w:t>I.</w:t>
      </w:r>
      <w:r>
        <w:t xml:space="preserve"> odst. 8. této smlouvy. Takovým prodloužením nesmí dojít ke změně celkové povahy závazku z této smlouvy. Toto prodloužení se považuje za vyhrazenou změnu.</w:t>
      </w:r>
    </w:p>
    <w:p w14:paraId="7AC59879" w14:textId="77777777" w:rsidR="00486871" w:rsidRPr="00D91789" w:rsidRDefault="00486871" w:rsidP="00486871">
      <w:pPr>
        <w:pStyle w:val="Meziodstavce"/>
        <w:rPr>
          <w:lang w:val="cs-CZ"/>
        </w:rPr>
      </w:pPr>
    </w:p>
    <w:p w14:paraId="09776208" w14:textId="77777777" w:rsidR="00486871" w:rsidRPr="004C224D" w:rsidRDefault="00486871" w:rsidP="00486871">
      <w:pPr>
        <w:pStyle w:val="lneksmlouvytextPVL"/>
      </w:pPr>
      <w:r w:rsidRPr="004C224D">
        <w:rPr>
          <w:lang w:val="cs-CZ"/>
        </w:rPr>
        <w:t>Veškeré termíny mohou</w:t>
      </w:r>
      <w:r w:rsidRPr="004C224D">
        <w:t xml:space="preserve"> být po dohodě přiměřeně prodloužen</w:t>
      </w:r>
      <w:r w:rsidRPr="004C224D">
        <w:rPr>
          <w:lang w:val="cs-CZ"/>
        </w:rPr>
        <w:t>y</w:t>
      </w:r>
      <w:r w:rsidRPr="004C224D">
        <w:t xml:space="preserve"> v důsledku mimořádných nepředvídatelných a nepřekonatelných překážek vzniklých nezávisle na vůli stran smlouvy dle § 2913 odst. 2 OZ, a dle čl. XI</w:t>
      </w:r>
      <w:r w:rsidRPr="004C224D">
        <w:rPr>
          <w:lang w:val="cs-CZ"/>
        </w:rPr>
        <w:t>I</w:t>
      </w:r>
      <w:r w:rsidRPr="004C224D">
        <w:t xml:space="preserve">. odst. 3. smlouvy, a to o dobu trvání takových překážek. </w:t>
      </w:r>
      <w:r w:rsidRPr="004C224D">
        <w:rPr>
          <w:lang w:val="cs-CZ"/>
        </w:rPr>
        <w:t>Takové p</w:t>
      </w:r>
      <w:proofErr w:type="spellStart"/>
      <w:r w:rsidRPr="004C224D">
        <w:t>rodloužení</w:t>
      </w:r>
      <w:proofErr w:type="spellEnd"/>
      <w:r w:rsidRPr="004C224D">
        <w:t xml:space="preserve"> bude provedeno v souladu s čl. XI</w:t>
      </w:r>
      <w:r w:rsidRPr="004C224D">
        <w:rPr>
          <w:lang w:val="cs-CZ"/>
        </w:rPr>
        <w:t>I</w:t>
      </w:r>
      <w:r w:rsidRPr="004C224D">
        <w:t>. odst. 8. této smlouvy. Takovým prodloužením nesmí dojít ke změně celkové povahy závazku z této smlouvy. T</w:t>
      </w:r>
      <w:r w:rsidRPr="004C224D">
        <w:rPr>
          <w:lang w:val="cs-CZ"/>
        </w:rPr>
        <w:t>akové</w:t>
      </w:r>
      <w:r w:rsidRPr="004C224D">
        <w:t xml:space="preserve"> prodloužení se považuj</w:t>
      </w:r>
      <w:r w:rsidRPr="004C224D">
        <w:rPr>
          <w:lang w:val="cs-CZ"/>
        </w:rPr>
        <w:t>e</w:t>
      </w:r>
      <w:r w:rsidRPr="004C224D">
        <w:t xml:space="preserve"> za vyhrazen</w:t>
      </w:r>
      <w:r w:rsidRPr="004C224D">
        <w:rPr>
          <w:lang w:val="cs-CZ"/>
        </w:rPr>
        <w:t>ou</w:t>
      </w:r>
      <w:r w:rsidRPr="004C224D">
        <w:t xml:space="preserve"> změn</w:t>
      </w:r>
      <w:r w:rsidRPr="004C224D">
        <w:rPr>
          <w:lang w:val="cs-CZ"/>
        </w:rPr>
        <w:t>u</w:t>
      </w:r>
      <w:r>
        <w:rPr>
          <w:lang w:val="cs-CZ"/>
        </w:rPr>
        <w:t xml:space="preserve">. </w:t>
      </w:r>
    </w:p>
    <w:p w14:paraId="3D71916C" w14:textId="77777777" w:rsidR="00F975B6" w:rsidRDefault="00F975B6" w:rsidP="009741EB">
      <w:pPr>
        <w:pStyle w:val="Meziodstavce"/>
        <w:rPr>
          <w:lang w:val="cs-CZ"/>
        </w:rPr>
      </w:pPr>
    </w:p>
    <w:p w14:paraId="5B7D144F" w14:textId="77777777" w:rsidR="009741EB" w:rsidRDefault="009741EB" w:rsidP="009741EB">
      <w:pPr>
        <w:pStyle w:val="lneksmlouvynadpisPVL"/>
      </w:pPr>
      <w:bookmarkStart w:id="6" w:name="_Ref473801701"/>
      <w:r>
        <w:t>Cenové a platební podmínky</w:t>
      </w:r>
      <w:bookmarkEnd w:id="6"/>
    </w:p>
    <w:p w14:paraId="6880FAC1"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3720B912"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7D68C426" w14:textId="77777777" w:rsidR="009741EB" w:rsidRDefault="009741EB" w:rsidP="009741EB">
      <w:pPr>
        <w:pStyle w:val="Meziodstavce"/>
      </w:pPr>
    </w:p>
    <w:p w14:paraId="3739D320" w14:textId="77777777" w:rsidR="009741EB" w:rsidRDefault="009741EB" w:rsidP="009741EB">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rsidRPr="007C6B42">
        <w:t>je nedílnou součástí této smlouvy jako příloha č. </w:t>
      </w:r>
      <w:r>
        <w:t>1</w:t>
      </w:r>
      <w:r w:rsidRPr="007C6B42">
        <w:t>.</w:t>
      </w:r>
    </w:p>
    <w:p w14:paraId="40654D10" w14:textId="77777777" w:rsidR="009741EB" w:rsidRDefault="009741EB" w:rsidP="009741EB">
      <w:pPr>
        <w:pStyle w:val="Meziodstavce"/>
      </w:pPr>
    </w:p>
    <w:p w14:paraId="094A41DF"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00CDC070" w14:textId="77777777" w:rsidR="009741EB" w:rsidRDefault="009741EB" w:rsidP="009741EB">
      <w:pPr>
        <w:pStyle w:val="Meziodstavce"/>
      </w:pPr>
    </w:p>
    <w:p w14:paraId="705C338B" w14:textId="77777777" w:rsidR="009741EB" w:rsidRPr="00A00205" w:rsidRDefault="009741EB" w:rsidP="009741EB">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w:t>
      </w:r>
      <w:r w:rsidR="00940BC2">
        <w:rPr>
          <w:lang w:val="cs-CZ"/>
        </w:rPr>
        <w:t>I</w:t>
      </w:r>
      <w:r>
        <w:t>. ods</w:t>
      </w:r>
      <w:r w:rsidR="00D84668">
        <w:t>t. 8. této smlouvy.</w:t>
      </w:r>
    </w:p>
    <w:p w14:paraId="62AAD6A0" w14:textId="77777777" w:rsidR="00A00205" w:rsidRPr="00F75880" w:rsidRDefault="00A00205" w:rsidP="00A00205">
      <w:pPr>
        <w:pStyle w:val="lneksmlouvytextPVL"/>
        <w:numPr>
          <w:ilvl w:val="0"/>
          <w:numId w:val="0"/>
        </w:numPr>
        <w:ind w:left="426"/>
      </w:pPr>
    </w:p>
    <w:p w14:paraId="4EF8B362" w14:textId="07645B32" w:rsidR="00A00205" w:rsidRPr="00C5496E" w:rsidRDefault="00A00205" w:rsidP="00A00205">
      <w:pPr>
        <w:pStyle w:val="lneksmlouvytextPVL"/>
      </w:pPr>
      <w:r w:rsidRPr="00407773">
        <w:rPr>
          <w:lang w:val="cs-CZ"/>
        </w:rPr>
        <w:t>Zhotovitel se zavazuje provádět dílo tak, aby byly do 3</w:t>
      </w:r>
      <w:r w:rsidR="00801DE3">
        <w:rPr>
          <w:lang w:val="cs-CZ"/>
        </w:rPr>
        <w:t>0</w:t>
      </w:r>
      <w:r w:rsidRPr="00407773">
        <w:rPr>
          <w:lang w:val="cs-CZ"/>
        </w:rPr>
        <w:t>. 1</w:t>
      </w:r>
      <w:r w:rsidR="00801DE3">
        <w:rPr>
          <w:lang w:val="cs-CZ"/>
        </w:rPr>
        <w:t>1</w:t>
      </w:r>
      <w:r w:rsidRPr="00407773">
        <w:rPr>
          <w:lang w:val="cs-CZ"/>
        </w:rPr>
        <w:t xml:space="preserve">. 2018 provedeny a vyfakturovány práce na díle ve výši minimálně </w:t>
      </w:r>
      <w:r>
        <w:rPr>
          <w:lang w:val="cs-CZ"/>
        </w:rPr>
        <w:t>1</w:t>
      </w:r>
      <w:r w:rsidRPr="00407773">
        <w:rPr>
          <w:lang w:val="cs-CZ"/>
        </w:rPr>
        <w:t> </w:t>
      </w:r>
      <w:r w:rsidR="00801DE3">
        <w:rPr>
          <w:lang w:val="cs-CZ"/>
        </w:rPr>
        <w:t>0</w:t>
      </w:r>
      <w:r w:rsidRPr="00407773">
        <w:rPr>
          <w:lang w:val="cs-CZ"/>
        </w:rPr>
        <w:t xml:space="preserve">00 000,00 Kč bez DPH. Tento odstavec se uplatní pouze </w:t>
      </w:r>
      <w:r w:rsidRPr="00407773">
        <w:rPr>
          <w:lang w:val="cs-CZ"/>
        </w:rPr>
        <w:lastRenderedPageBreak/>
        <w:t xml:space="preserve">v případě, že objednatel odešle zhotoviteli písemnou výzvu k převzetí staveniště dle čl. V. odst. 1. této smlouvy nejpozději dne </w:t>
      </w:r>
      <w:r>
        <w:rPr>
          <w:lang w:val="cs-CZ"/>
        </w:rPr>
        <w:t>1</w:t>
      </w:r>
      <w:r w:rsidR="00801DE3">
        <w:rPr>
          <w:lang w:val="cs-CZ"/>
        </w:rPr>
        <w:t>0</w:t>
      </w:r>
      <w:r w:rsidRPr="00407773">
        <w:rPr>
          <w:lang w:val="cs-CZ"/>
        </w:rPr>
        <w:t xml:space="preserve">. </w:t>
      </w:r>
      <w:r>
        <w:rPr>
          <w:lang w:val="cs-CZ"/>
        </w:rPr>
        <w:t>10</w:t>
      </w:r>
      <w:r w:rsidRPr="00407773">
        <w:rPr>
          <w:lang w:val="cs-CZ"/>
        </w:rPr>
        <w:t>. 2018.</w:t>
      </w:r>
    </w:p>
    <w:p w14:paraId="1C3257CE" w14:textId="77777777" w:rsidR="009741EB" w:rsidRPr="00B82BAA" w:rsidRDefault="009741EB" w:rsidP="009741EB">
      <w:pPr>
        <w:pStyle w:val="Meziodstavce"/>
      </w:pPr>
    </w:p>
    <w:p w14:paraId="525F45E3" w14:textId="77777777" w:rsidR="009741EB" w:rsidRDefault="009741EB" w:rsidP="009741EB">
      <w:pPr>
        <w:pStyle w:val="lneksmlouvytextPVL"/>
      </w:pPr>
      <w:r>
        <w:t>Pro případ, že by došlo ke změnám, které nelze podle položek uvedených  v soupisu prací použít, bude cena stanovena dohodou obou smluvních stran na základě projednání a</w:t>
      </w:r>
      <w:r w:rsidR="00AD5175">
        <w:rPr>
          <w:lang w:val="cs-CZ"/>
        </w:rPr>
        <w:t> </w:t>
      </w:r>
      <w:r>
        <w:t>vzájemného odsouhlasení soupisu prací a zejména ocenění požadovaných konkrétních prací a výkonů tak, aby nedošlo k porušení znění § 222 ZZVZ</w:t>
      </w:r>
      <w:r w:rsidRPr="00B82BAA">
        <w:t>.</w:t>
      </w:r>
    </w:p>
    <w:p w14:paraId="2C08FD51" w14:textId="77777777" w:rsidR="009741EB" w:rsidRDefault="009741EB" w:rsidP="009741EB">
      <w:pPr>
        <w:pStyle w:val="Meziodstavce"/>
      </w:pPr>
    </w:p>
    <w:p w14:paraId="6FEADCD2" w14:textId="77777777" w:rsidR="009741EB" w:rsidRDefault="009741EB" w:rsidP="009741EB">
      <w:pPr>
        <w:pStyle w:val="lneksmlouvytextPVL"/>
      </w:pPr>
      <w:bookmarkStart w:id="7" w:name="_Ref473801706"/>
      <w:r>
        <w:t>Zhotovitel se zavazuje předložit k projednání a dalšímu postupu objednateli přehled dodatečných prací a to nejpozději</w:t>
      </w:r>
      <w:r w:rsidR="00852E0B">
        <w:rPr>
          <w:lang w:val="cs-CZ"/>
        </w:rPr>
        <w:t xml:space="preserve"> </w:t>
      </w:r>
      <w:r w:rsidR="00E054EE">
        <w:rPr>
          <w:lang w:val="cs-CZ"/>
        </w:rPr>
        <w:t>ve lhůtě 15 dní před termínem stanovujícím předání a</w:t>
      </w:r>
      <w:r w:rsidR="00AD5175">
        <w:rPr>
          <w:lang w:val="cs-CZ"/>
        </w:rPr>
        <w:t> </w:t>
      </w:r>
      <w:r w:rsidR="00E054EE">
        <w:rPr>
          <w:lang w:val="cs-CZ"/>
        </w:rPr>
        <w:t xml:space="preserve">převzetí díla dle </w:t>
      </w:r>
      <w:r w:rsidR="00852E0B">
        <w:rPr>
          <w:lang w:val="cs-CZ"/>
        </w:rPr>
        <w:t>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7"/>
      <w:r>
        <w:t xml:space="preserve"> </w:t>
      </w:r>
    </w:p>
    <w:p w14:paraId="202660AC" w14:textId="77777777" w:rsidR="009741EB" w:rsidRDefault="009741EB" w:rsidP="009741EB">
      <w:pPr>
        <w:pStyle w:val="Meziodstavce"/>
      </w:pPr>
    </w:p>
    <w:p w14:paraId="7B576E0A" w14:textId="7041A58B" w:rsidR="009741EB" w:rsidRDefault="009741EB" w:rsidP="009741EB">
      <w:pPr>
        <w:pStyle w:val="lneksmlouvytextPVL"/>
      </w:pPr>
      <w:r w:rsidRPr="0028681C">
        <w:t>Cena díla bude zhotoviteli uhrazena na základě měsíčních dílčích faktur a konečné zúčtovací faktury. Dílčí faktury budou vystaveny nejvýše do rozsahu 85</w:t>
      </w:r>
      <w:r w:rsidR="00DE2FB5">
        <w:rPr>
          <w:lang w:val="cs-CZ"/>
        </w:rPr>
        <w:t xml:space="preserve"> </w:t>
      </w:r>
      <w:r w:rsidRPr="0028681C">
        <w:t>% z ceny díla, vždy pouze na základě objednatelem schváleného rozsahu skutečně provedených prací k poslednímu pracovnímu dni běžného měsíce, respektive ke dni dosažení součtové výše 85% ceny díla. Dnem uskutečnění zdanitelného plnění bude poslední pracovní den měsíce, případně den dosažení součtové výše 85</w:t>
      </w:r>
      <w:r w:rsidR="00DE2FB5">
        <w:rPr>
          <w:lang w:val="cs-CZ"/>
        </w:rPr>
        <w:t xml:space="preserve"> </w:t>
      </w:r>
      <w:r w:rsidRPr="0028681C">
        <w:t>% ceny díla</w:t>
      </w:r>
      <w:r>
        <w:t>.</w:t>
      </w:r>
      <w:r w:rsidR="00486871">
        <w:rPr>
          <w:lang w:val="cs-CZ"/>
        </w:rPr>
        <w:t xml:space="preserve"> </w:t>
      </w:r>
      <w:r w:rsidR="009160F5">
        <w:rPr>
          <w:lang w:val="cs-CZ"/>
        </w:rPr>
        <w:t xml:space="preserve">Dnem uskutečnění dílčího zdanitelného plnění za práce provedené v prosinci a lednu běžného roku bude poslední pracovní den měsíce ledna.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64256161" w14:textId="77777777" w:rsidR="009741EB" w:rsidRDefault="009741EB" w:rsidP="009741EB">
      <w:pPr>
        <w:pStyle w:val="SamostatntextpodlnekPVL"/>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E054EE">
        <w:rPr>
          <w:lang w:val="cs-CZ"/>
        </w:rPr>
        <w:t xml:space="preserve"> potvrzený oprávněným zástupcem objednatele a oprávněným zástupcem zhotovitele</w:t>
      </w:r>
      <w:r w:rsidRPr="0028681C">
        <w:t xml:space="preserve">. </w:t>
      </w:r>
    </w:p>
    <w:p w14:paraId="6F8608B2" w14:textId="77777777" w:rsidR="00C5496E" w:rsidRDefault="00C5496E" w:rsidP="009741EB">
      <w:pPr>
        <w:pStyle w:val="Meziodstavce"/>
        <w:rPr>
          <w:lang w:val="cs-CZ"/>
        </w:rPr>
      </w:pPr>
    </w:p>
    <w:p w14:paraId="1ED023C0" w14:textId="7F608EBE"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DE2FB5">
        <w:rPr>
          <w:lang w:val="cs-CZ"/>
        </w:rPr>
        <w:t xml:space="preserve"> </w:t>
      </w:r>
      <w:r>
        <w:t>% celkové ceny díla. Zbývajících 10</w:t>
      </w:r>
      <w:r w:rsidR="00DE2FB5">
        <w:rPr>
          <w:lang w:val="cs-CZ"/>
        </w:rPr>
        <w:t xml:space="preserve"> </w:t>
      </w:r>
      <w:r>
        <w:t>% z celkové ceny díla bude objednatelem uhrazeno až po odstranění poslední vady. O skutečnosti, že zhotovitel odstranil poslední vadu, bude sepsán samostatný zápis. Zbylých 10</w:t>
      </w:r>
      <w:r w:rsidR="00DE2FB5">
        <w:rPr>
          <w:lang w:val="cs-CZ"/>
        </w:rPr>
        <w:t xml:space="preserve"> </w:t>
      </w:r>
      <w:r>
        <w:t>% z celkové ceny díla bude objednatelem uhrazeno do 10 kalendářních dní od podpisu zápisu o odstranění poslední vady.</w:t>
      </w:r>
    </w:p>
    <w:p w14:paraId="31F8316D" w14:textId="77777777" w:rsidR="009741EB" w:rsidRDefault="009741EB" w:rsidP="009741EB">
      <w:pPr>
        <w:pStyle w:val="Meziodstavce"/>
      </w:pPr>
    </w:p>
    <w:p w14:paraId="198CF0AD" w14:textId="77777777" w:rsidR="009741EB" w:rsidRDefault="009741EB" w:rsidP="009741EB">
      <w:pPr>
        <w:pStyle w:val="lneksmlouvytextPVL"/>
      </w:pPr>
      <w:r w:rsidRPr="00B66F63">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sidR="00E054EE">
        <w:rPr>
          <w:lang w:val="cs-CZ"/>
        </w:rPr>
        <w:t>, rovněž podepsaný oprávněnými osobami objednatele ve věcech technických a oprávněnými osobami zhotovitele ve věcech technických</w:t>
      </w:r>
      <w:r w:rsidRPr="00B66F63">
        <w:t>.</w:t>
      </w:r>
      <w:r>
        <w:t xml:space="preserve"> </w:t>
      </w:r>
    </w:p>
    <w:p w14:paraId="4EF9DAAA" w14:textId="77777777" w:rsidR="009741EB" w:rsidRDefault="009741EB" w:rsidP="009741EB">
      <w:pPr>
        <w:pStyle w:val="Meziodstavce"/>
      </w:pPr>
    </w:p>
    <w:p w14:paraId="62467FFA" w14:textId="77777777" w:rsidR="009741EB" w:rsidRDefault="009741EB" w:rsidP="009741EB">
      <w:pPr>
        <w:pStyle w:val="lneksmlouvytextPVL"/>
      </w:pPr>
      <w:r>
        <w:t xml:space="preserve">Splatnost faktury je do </w:t>
      </w:r>
      <w:r w:rsidR="00D84668">
        <w:rPr>
          <w:lang w:val="cs-CZ"/>
        </w:rPr>
        <w:t>30</w:t>
      </w:r>
      <w:r>
        <w:t xml:space="preserve"> kalendářních dní ode dne jejího doručení objednateli. </w:t>
      </w:r>
    </w:p>
    <w:p w14:paraId="45A879F4" w14:textId="77777777" w:rsidR="009741EB" w:rsidRDefault="009741EB" w:rsidP="009741EB">
      <w:pPr>
        <w:pStyle w:val="Meziodstavce"/>
      </w:pPr>
    </w:p>
    <w:p w14:paraId="6B5B6133"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w:t>
      </w:r>
      <w:r>
        <w:lastRenderedPageBreak/>
        <w:t xml:space="preserve">postupovat v souladu se zákonem č. 235/2004 Sb., o dani z přidané hodnoty, ve znění pozdějších předpisů. </w:t>
      </w:r>
    </w:p>
    <w:p w14:paraId="2BACE062" w14:textId="77777777" w:rsidR="009741EB" w:rsidRDefault="009741EB" w:rsidP="009741EB">
      <w:pPr>
        <w:pStyle w:val="Meziodstavce"/>
      </w:pPr>
    </w:p>
    <w:p w14:paraId="2228D70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13CD458A" w14:textId="77777777" w:rsidR="009741EB" w:rsidRDefault="009741EB" w:rsidP="009741EB">
      <w:pPr>
        <w:pStyle w:val="Meziodstavce"/>
      </w:pPr>
    </w:p>
    <w:p w14:paraId="44F1827E"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002800EE" w14:textId="77777777" w:rsidR="009741EB" w:rsidRDefault="009741EB" w:rsidP="009741EB">
      <w:pPr>
        <w:pStyle w:val="Zkladntext21"/>
        <w:tabs>
          <w:tab w:val="left" w:pos="426"/>
        </w:tabs>
        <w:jc w:val="both"/>
        <w:rPr>
          <w:rFonts w:cs="Arial"/>
          <w:sz w:val="22"/>
        </w:rPr>
      </w:pPr>
    </w:p>
    <w:p w14:paraId="19B8662E" w14:textId="77777777" w:rsidR="009741EB" w:rsidRDefault="009741EB" w:rsidP="009741EB">
      <w:pPr>
        <w:pStyle w:val="lneksmlouvynadpisPVL"/>
      </w:pPr>
      <w:r>
        <w:t>Podmínky provádění díla</w:t>
      </w:r>
    </w:p>
    <w:p w14:paraId="5234C3A2" w14:textId="5EBF1605" w:rsidR="009741EB" w:rsidRPr="00DE2FB5"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DE2FB5">
        <w:rPr>
          <w:lang w:val="cs-CZ"/>
        </w:rPr>
        <w:t> </w:t>
      </w:r>
      <w:r>
        <w:t>Technologické předpisy) a zadávací podmínky vztahující se k předmětu díla tak, aby jakost díla odpovídala běžnému standardu a požadavkům sjednaným touto smlouvou.</w:t>
      </w:r>
    </w:p>
    <w:p w14:paraId="05DD1189" w14:textId="77777777" w:rsidR="00DE2FB5" w:rsidRPr="00DE2FB5" w:rsidRDefault="00DE2FB5" w:rsidP="00DE2FB5">
      <w:pPr>
        <w:pStyle w:val="lneksmlouvytextPVL"/>
        <w:numPr>
          <w:ilvl w:val="0"/>
          <w:numId w:val="0"/>
        </w:numPr>
        <w:ind w:left="426"/>
      </w:pPr>
    </w:p>
    <w:p w14:paraId="63BCA943" w14:textId="09D9DC17" w:rsidR="00DE2FB5" w:rsidRDefault="00DE2FB5" w:rsidP="009741EB">
      <w:pPr>
        <w:pStyle w:val="lneksmlouvytextPVL"/>
      </w:pPr>
      <w:r>
        <w:rPr>
          <w:lang w:val="cs-CZ"/>
        </w:rPr>
        <w:t xml:space="preserve">Zhotovitel je povinen zpracovat a dodržovat Havarijní plán stavby včetně zajištění jeho schválení příslušným úřadem. Objednatel je oprávněn po zhotoviteli požadovat předložení Havarijního plánu stavby a provádět kontrolu dodržování jeho podmínek. </w:t>
      </w:r>
    </w:p>
    <w:p w14:paraId="4D420CA7" w14:textId="77777777" w:rsidR="009741EB" w:rsidRDefault="009741EB" w:rsidP="009741EB">
      <w:pPr>
        <w:pStyle w:val="Meziodstavce"/>
      </w:pPr>
    </w:p>
    <w:p w14:paraId="79EC36CF" w14:textId="77777777" w:rsidR="009741EB" w:rsidRPr="00B66F63" w:rsidRDefault="009741EB" w:rsidP="009741EB">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5FFA2B9" w14:textId="77777777" w:rsidR="009741EB" w:rsidRPr="00961D3A" w:rsidRDefault="009741EB" w:rsidP="009741EB">
      <w:pPr>
        <w:pStyle w:val="Meziodstavce"/>
      </w:pPr>
    </w:p>
    <w:p w14:paraId="6B129940" w14:textId="7CA6E7D8"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8" w:name="OLE_LINK2"/>
      <w:r>
        <w:t>dokumentace</w:t>
      </w:r>
      <w:r w:rsidRPr="000A5A0D">
        <w:t>,</w:t>
      </w:r>
      <w:r w:rsidRPr="004C0CE9">
        <w:t xml:space="preserve"> která byla předána v rámci řízení </w:t>
      </w:r>
      <w:bookmarkEnd w:id="8"/>
      <w:r w:rsidR="00D65EFA">
        <w:rPr>
          <w:lang w:val="cs-CZ"/>
        </w:rPr>
        <w:t xml:space="preserve">pro </w:t>
      </w:r>
      <w:r w:rsidR="00131DA1">
        <w:rPr>
          <w:lang w:val="cs-CZ"/>
        </w:rPr>
        <w:t xml:space="preserve">zadání veřejné zakázky malého rozsahu </w:t>
      </w:r>
      <w:r w:rsidRPr="004C0CE9">
        <w:t>a dle požadavků uvedených a zřejmých ze zadávací dokumentace a z této smlouvy.</w:t>
      </w:r>
    </w:p>
    <w:p w14:paraId="438E2ACE" w14:textId="77777777" w:rsidR="009741EB" w:rsidRPr="000B30F0" w:rsidRDefault="009741EB" w:rsidP="009741EB">
      <w:pPr>
        <w:pStyle w:val="Meziodstavce"/>
      </w:pPr>
    </w:p>
    <w:p w14:paraId="400CF2BC"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4BC8DE3A" w14:textId="77777777" w:rsidR="009741EB" w:rsidRPr="00961D3A" w:rsidRDefault="009741EB" w:rsidP="009741EB">
      <w:pPr>
        <w:pStyle w:val="Meziodstavce"/>
      </w:pPr>
    </w:p>
    <w:p w14:paraId="74023F4B" w14:textId="77777777" w:rsidR="009741EB" w:rsidRDefault="009741EB" w:rsidP="009741EB">
      <w:pPr>
        <w:pStyle w:val="lneksmlouvytextPVL"/>
      </w:pPr>
      <w:r>
        <w:t xml:space="preserve">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w:t>
      </w:r>
      <w:r>
        <w:lastRenderedPageBreak/>
        <w:t>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1543137D" w14:textId="77777777" w:rsidR="009741EB" w:rsidRDefault="009741EB" w:rsidP="009741EB">
      <w:pPr>
        <w:pStyle w:val="Meziodstavce"/>
      </w:pPr>
    </w:p>
    <w:p w14:paraId="494F63D3"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05B55F16" w14:textId="77777777" w:rsidR="009741EB" w:rsidRDefault="009741EB" w:rsidP="009741EB">
      <w:pPr>
        <w:pStyle w:val="Meziodstavce"/>
      </w:pPr>
    </w:p>
    <w:p w14:paraId="1A0D82C5" w14:textId="77777777" w:rsidR="009741EB" w:rsidRPr="00012F5C" w:rsidRDefault="009741EB" w:rsidP="009741EB">
      <w:pPr>
        <w:pStyle w:val="lneksmlouvytextPVL"/>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3710897B" w14:textId="77777777" w:rsidR="00705F45" w:rsidRDefault="00705F45" w:rsidP="00705F45">
      <w:pPr>
        <w:pStyle w:val="Meziodstavce"/>
      </w:pPr>
    </w:p>
    <w:p w14:paraId="10770A61" w14:textId="77777777" w:rsidR="00705F45" w:rsidRPr="00F23092" w:rsidRDefault="00705F45" w:rsidP="00705F45">
      <w:pPr>
        <w:pStyle w:val="lneksmlouvytextPVL"/>
      </w:pPr>
      <w:r w:rsidRPr="00B66F63">
        <w:t xml:space="preserve">Zhotovitel odpovídá přímo za výběr a řádnou koordinaci všech </w:t>
      </w:r>
      <w:r>
        <w:t>pod</w:t>
      </w:r>
      <w:r w:rsidRPr="00B66F63">
        <w:t>dodavatelů</w:t>
      </w:r>
      <w:r>
        <w:rPr>
          <w:lang w:val="cs-CZ"/>
        </w:rPr>
        <w:t>.</w:t>
      </w:r>
      <w:r w:rsidRPr="00F23092">
        <w:t xml:space="preserve"> 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41D5E4C9" w14:textId="77777777" w:rsidR="00705F45" w:rsidRDefault="00705F45" w:rsidP="00705F45">
      <w:pPr>
        <w:pStyle w:val="Meziodstavce"/>
      </w:pPr>
    </w:p>
    <w:p w14:paraId="45B6B9AD" w14:textId="77777777" w:rsidR="00705F45" w:rsidRDefault="00705F45" w:rsidP="00705F45">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0DFE06B4" w14:textId="77777777" w:rsidR="00705F45" w:rsidRDefault="00705F45" w:rsidP="00705F45">
      <w:pPr>
        <w:pStyle w:val="Meziodstavce"/>
        <w:rPr>
          <w:lang w:val="cs-CZ"/>
        </w:rPr>
      </w:pPr>
    </w:p>
    <w:p w14:paraId="6553ED99" w14:textId="77777777" w:rsidR="00705F45" w:rsidRDefault="00705F45" w:rsidP="00705F45">
      <w:pPr>
        <w:pStyle w:val="lneksmlouvytextPVL"/>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t xml:space="preserve">, které je </w:t>
      </w:r>
      <w:r>
        <w:rPr>
          <w:lang w:val="cs-CZ"/>
        </w:rPr>
        <w:t>součástí nabídky zhotovitele 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5FCEE7FD" w14:textId="77777777" w:rsidR="00705F45" w:rsidRPr="002F5D4A" w:rsidRDefault="00705F45" w:rsidP="00705F45">
      <w:pPr>
        <w:pStyle w:val="Meziodstavce"/>
        <w:rPr>
          <w:lang w:val="cs-CZ"/>
        </w:rPr>
      </w:pPr>
    </w:p>
    <w:p w14:paraId="1FA6B3D9" w14:textId="77777777" w:rsidR="00705F45" w:rsidRDefault="00705F45" w:rsidP="00705F45">
      <w:pPr>
        <w:pStyle w:val="lneksmlouvytextPVL"/>
      </w:pPr>
      <w:r>
        <w:t>Zhotovitel je povinen na předaném staveništi zajistit dodržování právních a ostatních předpisů týkajících se bezpečnosti práce a požární ochrany svých zaměstnanců nebo poddodavatelů zhotovitele.</w:t>
      </w:r>
    </w:p>
    <w:p w14:paraId="594E44A0" w14:textId="77777777" w:rsidR="00705F45" w:rsidRDefault="00705F45" w:rsidP="00705F45">
      <w:pPr>
        <w:pStyle w:val="Meziodstavce"/>
      </w:pPr>
    </w:p>
    <w:p w14:paraId="2AABA231" w14:textId="77777777" w:rsidR="00705F45" w:rsidRDefault="00705F45" w:rsidP="00705F45">
      <w:pPr>
        <w:pStyle w:val="lneksmlouvytextPVL"/>
      </w:pPr>
      <w:r>
        <w:t>Zhotovitel zajistí na staveništi hygienické a sociální zařízení a prostředky pro poskytování první lékařské pomoci.</w:t>
      </w:r>
    </w:p>
    <w:p w14:paraId="1579F324" w14:textId="77777777" w:rsidR="00705F45" w:rsidRDefault="00705F45" w:rsidP="00705F45">
      <w:pPr>
        <w:pStyle w:val="Meziodstavce"/>
      </w:pPr>
    </w:p>
    <w:p w14:paraId="02716E8B" w14:textId="77777777" w:rsidR="00705F45" w:rsidRPr="00394DAB" w:rsidRDefault="00705F45" w:rsidP="00705F45">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20CF3E4E" w14:textId="77777777" w:rsidR="00394DAB" w:rsidRDefault="00394DAB" w:rsidP="00394DAB">
      <w:pPr>
        <w:pStyle w:val="Odstavecseseznamem"/>
        <w:spacing w:after="0" w:line="240" w:lineRule="auto"/>
      </w:pPr>
    </w:p>
    <w:p w14:paraId="66DC5BF6" w14:textId="77777777" w:rsidR="009741EB" w:rsidRDefault="009741EB" w:rsidP="009741EB">
      <w:pPr>
        <w:pStyle w:val="lneksmlouvynadpisPVL"/>
      </w:pPr>
      <w:r>
        <w:t>Staveniště</w:t>
      </w:r>
    </w:p>
    <w:p w14:paraId="2EC0DF62" w14:textId="1CAF1122" w:rsidR="009741EB" w:rsidRPr="00384319" w:rsidRDefault="009741EB" w:rsidP="009741EB">
      <w:pPr>
        <w:pStyle w:val="lneksmlouvytextPVL"/>
      </w:pPr>
      <w:r w:rsidRPr="00F83C7E">
        <w:t xml:space="preserve">Objednatel se zavazuje předat zhotoviteli staveniště </w:t>
      </w:r>
      <w:r>
        <w:t>do 15 dní od nabytí účinnosti této smlouvy</w:t>
      </w:r>
      <w:r w:rsidRPr="00F83C7E">
        <w:t>, pokud se smluvní strany nedohodnou jinak.</w:t>
      </w:r>
      <w:r w:rsidR="00A00205">
        <w:rPr>
          <w:lang w:val="cs-CZ"/>
        </w:rPr>
        <w:t xml:space="preserve"> </w:t>
      </w:r>
      <w:r w:rsidR="00A00205">
        <w:rPr>
          <w:lang w:val="cs-CZ"/>
        </w:rPr>
        <w:t>Písemnou výzvu s určením přesného termínu předání staveniště objednatel odešle bez zbytečného odkladu po nabytí účinnosti této smlouvy. Na doručení písemné výzvy dle tohoto odstavce se uplatňuje domněnka doby dojití dle § 573 OZ.</w:t>
      </w:r>
    </w:p>
    <w:p w14:paraId="38468579" w14:textId="77777777" w:rsidR="009741EB" w:rsidRPr="00F83C7E" w:rsidRDefault="009741EB" w:rsidP="009741EB">
      <w:pPr>
        <w:pStyle w:val="Meziodstavce"/>
      </w:pPr>
    </w:p>
    <w:p w14:paraId="047B48C1" w14:textId="77777777" w:rsidR="009741EB" w:rsidRDefault="009741EB" w:rsidP="009741EB">
      <w:pPr>
        <w:pStyle w:val="lneksmlouvytextPVL"/>
      </w:pPr>
      <w:r w:rsidRPr="00B5419B">
        <w:t>Nepředá-li objednatel zhotoviteli staveniště v termín</w:t>
      </w:r>
      <w:r>
        <w:t xml:space="preserve">u </w:t>
      </w:r>
      <w:r w:rsidRPr="00B5419B">
        <w:t>dle předchozího</w:t>
      </w:r>
      <w:r>
        <w:t xml:space="preserve"> odstavce, má zhotovitel právo projednat s objednatelem nový termín dokončení díla.</w:t>
      </w:r>
    </w:p>
    <w:p w14:paraId="08A2C6C5" w14:textId="77777777" w:rsidR="009741EB" w:rsidRDefault="009741EB" w:rsidP="009741EB">
      <w:pPr>
        <w:pStyle w:val="Meziodstavce"/>
      </w:pPr>
    </w:p>
    <w:p w14:paraId="67B01EF3"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AA030A2" w14:textId="77777777" w:rsidR="009741EB" w:rsidRDefault="009741EB" w:rsidP="009741EB">
      <w:pPr>
        <w:pStyle w:val="Meziodstavce"/>
      </w:pPr>
    </w:p>
    <w:p w14:paraId="1E76A752" w14:textId="77777777" w:rsidR="009741EB" w:rsidRDefault="009741EB" w:rsidP="009741EB">
      <w:pPr>
        <w:pStyle w:val="lneksmlouvytextPVL"/>
      </w:pPr>
      <w:r>
        <w:t>Zhotovitel je povinen do 15 kalendářních dní po odevzdání a převzetí díla vyklidit staveniště a upravit je do </w:t>
      </w:r>
      <w:bookmarkStart w:id="9" w:name="OLE_LINK1"/>
      <w:r>
        <w:t xml:space="preserve"> stavu předepsaného příslušnou projektovou dokumentací</w:t>
      </w:r>
      <w:bookmarkEnd w:id="9"/>
      <w:r>
        <w:t xml:space="preserve">, nebo není-li tento stav projektovou dokumentací specifikován, tak do původního stavu. </w:t>
      </w:r>
    </w:p>
    <w:p w14:paraId="48FDC0EA" w14:textId="77777777" w:rsidR="009741EB" w:rsidRDefault="009741EB" w:rsidP="009741EB">
      <w:pPr>
        <w:pStyle w:val="Meziodstavce"/>
      </w:pPr>
    </w:p>
    <w:p w14:paraId="49DEBFD4" w14:textId="77777777" w:rsidR="009741EB" w:rsidRDefault="009741EB" w:rsidP="009741EB">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0171F44C" w14:textId="77777777" w:rsidR="009741EB" w:rsidRDefault="009741EB" w:rsidP="009741EB">
      <w:pPr>
        <w:pStyle w:val="Meziodstavce"/>
      </w:pPr>
    </w:p>
    <w:p w14:paraId="0BB5B7A4" w14:textId="77777777" w:rsidR="009741EB" w:rsidRDefault="009741EB" w:rsidP="009741EB">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3D4D61D8" w14:textId="77777777" w:rsidR="00F975B6" w:rsidRPr="009741EB" w:rsidRDefault="00F975B6" w:rsidP="009741EB">
      <w:pPr>
        <w:pStyle w:val="Meziodstavce"/>
        <w:rPr>
          <w:lang w:val="cs-CZ"/>
        </w:rPr>
      </w:pPr>
    </w:p>
    <w:p w14:paraId="6566B3AD" w14:textId="77777777" w:rsidR="009741EB" w:rsidRDefault="009741EB" w:rsidP="009741EB">
      <w:pPr>
        <w:pStyle w:val="lneksmlouvynadpisPVL"/>
      </w:pPr>
      <w:r w:rsidRPr="006C0829">
        <w:t>Kontrola provádění díla</w:t>
      </w:r>
    </w:p>
    <w:p w14:paraId="3007E5E4"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3A0B20D6" w14:textId="77777777" w:rsidR="009741EB" w:rsidRDefault="009741EB" w:rsidP="009741EB">
      <w:pPr>
        <w:pStyle w:val="Meziodstavce"/>
      </w:pPr>
    </w:p>
    <w:p w14:paraId="57F796BF" w14:textId="77777777" w:rsidR="009741EB" w:rsidRDefault="009741EB" w:rsidP="009741EB">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505EF188" w14:textId="77777777" w:rsidR="009741EB" w:rsidRDefault="009741EB" w:rsidP="009741EB">
      <w:pPr>
        <w:pStyle w:val="Meziodstavce"/>
      </w:pPr>
    </w:p>
    <w:p w14:paraId="6564C792" w14:textId="77777777" w:rsidR="009741EB" w:rsidRDefault="009741EB" w:rsidP="009741EB">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66490BB8" w14:textId="77777777" w:rsidR="009741EB" w:rsidRDefault="009741EB" w:rsidP="009741EB">
      <w:pPr>
        <w:pStyle w:val="Meziodstavce"/>
      </w:pPr>
    </w:p>
    <w:p w14:paraId="1B539053"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6FD48B01" w14:textId="77777777" w:rsidR="009741EB" w:rsidRDefault="009741EB" w:rsidP="009741EB">
      <w:pPr>
        <w:pStyle w:val="Meziodstavce"/>
      </w:pPr>
    </w:p>
    <w:p w14:paraId="47E590CF" w14:textId="77777777" w:rsidR="009741EB" w:rsidRDefault="009741EB" w:rsidP="009741EB">
      <w:pPr>
        <w:pStyle w:val="lneksmlouvytextPVL"/>
      </w:pPr>
      <w:r>
        <w:t>Technický dozor objednatele je oprávněn po zhotoviteli požadovat prokázání původu a vlastností materiálů a výrobků použitých pro stavbu.</w:t>
      </w:r>
    </w:p>
    <w:p w14:paraId="4CF1412C" w14:textId="77777777" w:rsidR="009741EB" w:rsidRDefault="009741EB" w:rsidP="009741EB">
      <w:pPr>
        <w:pStyle w:val="Meziodstavce"/>
      </w:pPr>
    </w:p>
    <w:p w14:paraId="5E5E0502"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57F2F744" w14:textId="77777777" w:rsidR="00B03A0D" w:rsidRDefault="00B03A0D" w:rsidP="00B03A0D">
      <w:pPr>
        <w:pStyle w:val="Meziodstavce"/>
      </w:pPr>
    </w:p>
    <w:p w14:paraId="1F04C7DE" w14:textId="77777777" w:rsidR="00B03A0D" w:rsidRPr="00B03A0D" w:rsidRDefault="00D04F17" w:rsidP="009741EB">
      <w:pPr>
        <w:pStyle w:val="lneksmlouvytextPVL"/>
      </w:pPr>
      <w:bookmarkStart w:id="10"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0"/>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15745329" w14:textId="77777777" w:rsidR="00B03A0D" w:rsidRDefault="00B03A0D" w:rsidP="00B03A0D">
      <w:pPr>
        <w:pStyle w:val="Meziodstavce"/>
      </w:pPr>
    </w:p>
    <w:p w14:paraId="2AA7189F" w14:textId="77777777" w:rsidR="009741EB" w:rsidRPr="00B12275" w:rsidRDefault="00CF5574" w:rsidP="00B12275">
      <w:pPr>
        <w:pStyle w:val="lneksmlouvytextPVL"/>
        <w:rPr>
          <w:rFonts w:cs="Arial"/>
        </w:rPr>
      </w:pPr>
      <w:r>
        <w:t>Výzva k předložení harmonogramu dle odst. 7</w:t>
      </w:r>
      <w:r w:rsidR="00AC21F7">
        <w:rPr>
          <w:lang w:val="cs-CZ"/>
        </w:rPr>
        <w:t>.</w:t>
      </w:r>
      <w:r>
        <w:t xml:space="preserve"> tohoto článku může být provedena jakýmikoliv prostředky, avšak musí být bez zbytečného odkladu zapsána do stavebního deníku. Za předaný v souladu s odst. 7</w:t>
      </w:r>
      <w:r w:rsidR="00AC21F7">
        <w:rPr>
          <w:lang w:val="cs-CZ"/>
        </w:rPr>
        <w:t>.</w:t>
      </w:r>
      <w:r>
        <w:t xml:space="preserve"> tohoto článku se harmonogram považuje i v případě, že jej zhotovitel vložil na samostatný list stavebního deníku.</w:t>
      </w:r>
    </w:p>
    <w:p w14:paraId="67686599" w14:textId="77777777" w:rsidR="00B12275" w:rsidRDefault="00B12275" w:rsidP="00B12275">
      <w:pPr>
        <w:pStyle w:val="Meziodstavce"/>
        <w:rPr>
          <w:lang w:val="cs-CZ"/>
        </w:rPr>
      </w:pPr>
    </w:p>
    <w:p w14:paraId="2B0E969E" w14:textId="77777777" w:rsidR="009741EB" w:rsidRDefault="00BD7196" w:rsidP="009741EB">
      <w:pPr>
        <w:pStyle w:val="lneksmlouvynadpisPVL"/>
      </w:pPr>
      <w:r>
        <w:rPr>
          <w:lang w:val="cs-CZ"/>
        </w:rPr>
        <w:t>P</w:t>
      </w:r>
      <w:proofErr w:type="spellStart"/>
      <w:r w:rsidR="009741EB">
        <w:t>ředání</w:t>
      </w:r>
      <w:proofErr w:type="spellEnd"/>
      <w:r w:rsidR="009741EB">
        <w:t xml:space="preserve"> a převzetí</w:t>
      </w:r>
      <w:r w:rsidR="00EB5600">
        <w:rPr>
          <w:lang w:val="cs-CZ"/>
        </w:rPr>
        <w:t xml:space="preserve"> dokončeného</w:t>
      </w:r>
      <w:r w:rsidR="009741EB">
        <w:t xml:space="preserve"> díla</w:t>
      </w:r>
    </w:p>
    <w:p w14:paraId="69B504C9" w14:textId="77777777" w:rsidR="009741EB" w:rsidRDefault="00BD7196" w:rsidP="009741EB">
      <w:pPr>
        <w:pStyle w:val="lneksmlouvytextPVL"/>
      </w:pPr>
      <w:r>
        <w:t>Předmět plnění – dílo specifikované touto smlouvou je po jeho dokončení předmětem přejímacího řízení. Přejímací řízení je proces předání a převzetí kompletního díla nebo jeho částí a posouzení předaného plnění, prováděného na základě pravidel této smlouvy, za účelem zjištění, zda tyto výsledky odpovídají požadovanému rozsahu, technickým specifikacím, normám a dalším podmínkám definovaným v této smlouvě</w:t>
      </w:r>
      <w:r>
        <w:rPr>
          <w:lang w:val="cs-CZ"/>
        </w:rPr>
        <w:t>.</w:t>
      </w:r>
    </w:p>
    <w:p w14:paraId="6085879B" w14:textId="77777777" w:rsidR="009741EB" w:rsidRDefault="009741EB" w:rsidP="009741EB">
      <w:pPr>
        <w:pStyle w:val="Meziodstavce"/>
      </w:pPr>
    </w:p>
    <w:p w14:paraId="7DB0376C" w14:textId="77777777" w:rsidR="009741EB" w:rsidRDefault="00BD7196" w:rsidP="009741EB">
      <w:pPr>
        <w:pStyle w:val="lneksmlouvytextPVL"/>
      </w:pPr>
      <w:r>
        <w:t>K převzetí díla vyzve zhotovitel objednatele písemně buď doručením výzvy na adresu objednatele, nebo zápisem ve stavebním deníku, nejméně 10 kalendářních dní před požadovaným termínem zahájení přejímacího řízení</w:t>
      </w:r>
      <w:r w:rsidR="009741EB">
        <w:t>.</w:t>
      </w:r>
    </w:p>
    <w:p w14:paraId="6C4B1C93" w14:textId="77777777" w:rsidR="009741EB" w:rsidRDefault="009741EB" w:rsidP="009741EB">
      <w:pPr>
        <w:pStyle w:val="Meziodstavce"/>
      </w:pPr>
    </w:p>
    <w:p w14:paraId="1894144A" w14:textId="72B3C8ED" w:rsidR="009741EB" w:rsidRDefault="003E4EBA" w:rsidP="009741EB">
      <w:pPr>
        <w:pStyle w:val="lneksmlouvytextPVL"/>
      </w:pPr>
      <w:r>
        <w:t>V případě, že po zahájení přejímacího řízení jsou zjištěny okolnosti, které by bránily dokončení přejímacího řízení, mohou smluvní strany dohodou stanovit nový termín přejímacího řízení, nedojde-li k dohodě, je oprávněn stanovit termín objednatel</w:t>
      </w:r>
      <w:r w:rsidR="009741EB">
        <w:t>.</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 xml:space="preserve">předání </w:t>
      </w:r>
      <w:r w:rsidR="00CD1B0E">
        <w:rPr>
          <w:lang w:val="cs-CZ"/>
        </w:rPr>
        <w:lastRenderedPageBreak/>
        <w:t>a</w:t>
      </w:r>
      <w:r w:rsidR="00705F45">
        <w:rPr>
          <w:lang w:val="cs-CZ"/>
        </w:rPr>
        <w:t> </w:t>
      </w:r>
      <w:r w:rsidR="00CD1B0E">
        <w:rPr>
          <w:lang w:val="cs-CZ"/>
        </w:rPr>
        <w:t>převzetí díla dle čl. II</w:t>
      </w:r>
      <w:r w:rsidR="00940BC2">
        <w:rPr>
          <w:lang w:val="cs-CZ"/>
        </w:rPr>
        <w:t>.</w:t>
      </w:r>
      <w:r w:rsidR="00CD1B0E">
        <w:rPr>
          <w:lang w:val="cs-CZ"/>
        </w:rPr>
        <w:t xml:space="preserve"> odst. 1</w:t>
      </w:r>
      <w:r w:rsidR="00940BC2">
        <w:rPr>
          <w:lang w:val="cs-CZ"/>
        </w:rPr>
        <w:t>.</w:t>
      </w:r>
      <w:r w:rsidR="00CD1B0E">
        <w:rPr>
          <w:lang w:val="cs-CZ"/>
        </w:rPr>
        <w:t xml:space="preserve"> písm. </w:t>
      </w:r>
      <w:r>
        <w:rPr>
          <w:lang w:val="cs-CZ"/>
        </w:rPr>
        <w:t>b</w:t>
      </w:r>
      <w:r w:rsidR="00CD1B0E">
        <w:rPr>
          <w:lang w:val="cs-CZ"/>
        </w:rPr>
        <w:t>)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w:t>
      </w:r>
      <w:r w:rsidR="00940BC2">
        <w:rPr>
          <w:lang w:val="cs-CZ"/>
        </w:rPr>
        <w:t>I</w:t>
      </w:r>
      <w:r w:rsidR="00705F45">
        <w:rPr>
          <w:lang w:val="cs-CZ"/>
        </w:rPr>
        <w:t>.</w:t>
      </w:r>
      <w:r w:rsidR="00CD1B0E">
        <w:rPr>
          <w:lang w:val="cs-CZ"/>
        </w:rPr>
        <w:t xml:space="preserve"> odst. 8</w:t>
      </w:r>
      <w:r w:rsidR="000308FD">
        <w:rPr>
          <w:lang w:val="cs-CZ"/>
        </w:rPr>
        <w:t>.</w:t>
      </w:r>
      <w:r w:rsidR="00CD1B0E">
        <w:rPr>
          <w:lang w:val="cs-CZ"/>
        </w:rPr>
        <w:t xml:space="preserve"> této smlouvy.</w:t>
      </w:r>
    </w:p>
    <w:p w14:paraId="03DB091E" w14:textId="77777777" w:rsidR="009741EB" w:rsidRDefault="009741EB" w:rsidP="009741EB">
      <w:pPr>
        <w:pStyle w:val="Meziodstavce"/>
      </w:pPr>
    </w:p>
    <w:p w14:paraId="04F97A27" w14:textId="77777777" w:rsidR="009741EB" w:rsidRDefault="003E4EBA" w:rsidP="009741EB">
      <w:pPr>
        <w:pStyle w:val="lneksmlouvytextPVL"/>
      </w:pPr>
      <w:r w:rsidRPr="00751FB4">
        <w:t xml:space="preserve">Dílo se považuje za dokončené, nemá-li v době předání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 Ukončení a předání díla je stvrzeno podpisy oprávněných osob objednatele ve věcech technických a oprávněných osob zhotovitele ve věcech technických v zápise o předání a převzetí díla.</w:t>
      </w:r>
      <w:r>
        <w:t xml:space="preserve"> Smluvní strany tímto výslovně vylučují aplikaci § 2628 </w:t>
      </w:r>
      <w:r>
        <w:rPr>
          <w:lang w:val="cs-CZ"/>
        </w:rPr>
        <w:t>OZ</w:t>
      </w:r>
      <w:r w:rsidR="009741EB">
        <w:t>.</w:t>
      </w:r>
      <w:r w:rsidR="009741EB" w:rsidRPr="00751FB4">
        <w:t xml:space="preserve"> </w:t>
      </w:r>
    </w:p>
    <w:p w14:paraId="71CFCAC2" w14:textId="77777777" w:rsidR="009741EB" w:rsidRDefault="009741EB" w:rsidP="009741EB">
      <w:pPr>
        <w:pStyle w:val="Meziodstavce"/>
      </w:pPr>
    </w:p>
    <w:p w14:paraId="4BA27534" w14:textId="0F72FBD3" w:rsidR="009741EB" w:rsidRDefault="003E4EBA" w:rsidP="009741EB">
      <w:pPr>
        <w:pStyle w:val="lneksmlouvytextPVL"/>
      </w:pPr>
      <w:r>
        <w:t xml:space="preserve">Objednatel však může po zvážení okolností převzít dílo, které vykazuje vady, které </w:t>
      </w:r>
      <w:r>
        <w:rPr>
          <w:bCs/>
        </w:rPr>
        <w:t>samy o sobě ani ve spojení s jinými neovlivní řádné, bezpečné a bezporuchové využití díla.</w:t>
      </w:r>
      <w:r>
        <w:t xml:space="preserve"> V zápise o předání a převzetí díla s výhradami musí být sjednán termín pro odstranění vad, který podléhá smluvní pokutě podle článku IX. odst. 1., písm. </w:t>
      </w:r>
      <w:r w:rsidR="00801DE3">
        <w:rPr>
          <w:lang w:val="cs-CZ"/>
        </w:rPr>
        <w:t>e</w:t>
      </w:r>
      <w:bookmarkStart w:id="11" w:name="_GoBack"/>
      <w:bookmarkEnd w:id="11"/>
      <w:r>
        <w:t>) této smlouvy</w:t>
      </w:r>
      <w:r w:rsidR="009741EB">
        <w:t>.</w:t>
      </w:r>
    </w:p>
    <w:p w14:paraId="327727FB" w14:textId="77777777" w:rsidR="009741EB" w:rsidRDefault="009741EB" w:rsidP="009741EB">
      <w:pPr>
        <w:pStyle w:val="Meziodstavce"/>
      </w:pPr>
    </w:p>
    <w:p w14:paraId="204584BA" w14:textId="77777777" w:rsidR="009741EB" w:rsidRDefault="009741EB" w:rsidP="009741EB">
      <w:pPr>
        <w:pStyle w:val="lneksmlouvytextPVL"/>
      </w:pPr>
      <w:r w:rsidRPr="002033BF">
        <w:t>Vlastníkem zhotovovaného díla je Česká republika s právem hospodařit pro objednatele a to od samého počátku provádění díla.</w:t>
      </w:r>
    </w:p>
    <w:p w14:paraId="2601A46B" w14:textId="77777777" w:rsidR="00E535F7" w:rsidRDefault="00E535F7" w:rsidP="009741EB">
      <w:pPr>
        <w:pStyle w:val="Meziodstavce"/>
        <w:rPr>
          <w:lang w:val="cs-CZ"/>
        </w:rPr>
      </w:pPr>
    </w:p>
    <w:p w14:paraId="280D7656" w14:textId="77777777" w:rsidR="009741EB" w:rsidRDefault="009741EB" w:rsidP="009741EB">
      <w:pPr>
        <w:pStyle w:val="lneksmlouvynadpisPVL"/>
      </w:pPr>
      <w:r>
        <w:t>Záruka a odpovědnost za škody</w:t>
      </w:r>
    </w:p>
    <w:p w14:paraId="27819670" w14:textId="77777777" w:rsidR="009741EB" w:rsidRDefault="009741EB" w:rsidP="009741E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31750E52" w14:textId="77777777" w:rsidR="009741EB" w:rsidRDefault="009741EB" w:rsidP="009741EB">
      <w:pPr>
        <w:pStyle w:val="Meziodstavce"/>
      </w:pPr>
      <w:r>
        <w:t xml:space="preserve"> </w:t>
      </w:r>
    </w:p>
    <w:p w14:paraId="72B32C23" w14:textId="77777777" w:rsidR="009741EB" w:rsidRDefault="009741EB" w:rsidP="009741E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EB13E70" w14:textId="77777777" w:rsidR="009741EB" w:rsidRDefault="009741EB" w:rsidP="009741EB">
      <w:pPr>
        <w:pStyle w:val="Meziodstavce"/>
      </w:pPr>
    </w:p>
    <w:p w14:paraId="50B534F7" w14:textId="77777777" w:rsidR="009741EB" w:rsidRDefault="009741EB" w:rsidP="009741EB">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52BDBF3F" w14:textId="77777777" w:rsidR="009741EB" w:rsidRDefault="009741EB" w:rsidP="009741EB">
      <w:pPr>
        <w:pStyle w:val="Meziodstavce"/>
      </w:pPr>
    </w:p>
    <w:p w14:paraId="545EB3B8" w14:textId="2D54565E" w:rsidR="009741EB" w:rsidRDefault="009741EB" w:rsidP="009741EB">
      <w:pPr>
        <w:pStyle w:val="lneksmlouvytextPVL"/>
      </w:pPr>
      <w:r>
        <w:t xml:space="preserve">Zhotovitel poskytuje na provedené </w:t>
      </w:r>
      <w:r>
        <w:rPr>
          <w:bCs/>
        </w:rPr>
        <w:t xml:space="preserve">dílo záruku v délce </w:t>
      </w:r>
      <w:r w:rsidR="00477210">
        <w:rPr>
          <w:b/>
          <w:bCs/>
          <w:lang w:val="cs-CZ"/>
        </w:rPr>
        <w:t>60</w:t>
      </w:r>
      <w:r w:rsidR="00477210">
        <w:rPr>
          <w:bCs/>
        </w:rPr>
        <w:t xml:space="preserve"> </w:t>
      </w:r>
      <w:r>
        <w:rPr>
          <w:bCs/>
        </w:rPr>
        <w:t xml:space="preserve">měsíců. </w:t>
      </w:r>
      <w:r>
        <w:t>Záruční doba začíná běžet dnem protokolárního předání a převzetí díla.</w:t>
      </w:r>
    </w:p>
    <w:p w14:paraId="50217FE5" w14:textId="77777777" w:rsidR="009741EB" w:rsidRDefault="009741EB" w:rsidP="009741EB">
      <w:pPr>
        <w:pStyle w:val="Meziodstavce"/>
      </w:pPr>
    </w:p>
    <w:p w14:paraId="30345D2B" w14:textId="77777777" w:rsidR="009741EB" w:rsidRDefault="009741EB" w:rsidP="009741E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3E70074" w14:textId="77777777" w:rsidR="009741EB" w:rsidRPr="00044653" w:rsidRDefault="009741EB" w:rsidP="009741EB">
      <w:pPr>
        <w:pStyle w:val="Meziodstavce"/>
      </w:pPr>
    </w:p>
    <w:p w14:paraId="30094712" w14:textId="77777777" w:rsidR="009741EB" w:rsidRDefault="009741EB" w:rsidP="009741E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6EF84AB6" w14:textId="77777777" w:rsidR="009741EB" w:rsidRDefault="009741EB" w:rsidP="009741EB">
      <w:pPr>
        <w:pStyle w:val="Meziodstavce"/>
      </w:pPr>
    </w:p>
    <w:p w14:paraId="46572BC4" w14:textId="364A75C1" w:rsidR="009741EB" w:rsidRDefault="009741EB" w:rsidP="009741E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w:t>
      </w:r>
      <w:r>
        <w:lastRenderedPageBreak/>
        <w:t xml:space="preserve">Pokud zhotovitel neodstraní vady ve výše uvedených termínech, je povinen uhradit objednateli smluvní pokutu podle čl. IX. odst. 1., písm. </w:t>
      </w:r>
      <w:r w:rsidR="00801DE3">
        <w:rPr>
          <w:lang w:val="cs-CZ"/>
        </w:rPr>
        <w:t>e</w:t>
      </w:r>
      <w:r>
        <w:t>) této smlouvy.</w:t>
      </w:r>
    </w:p>
    <w:p w14:paraId="1936DD97" w14:textId="77777777" w:rsidR="009741EB" w:rsidRDefault="009741EB" w:rsidP="009741EB">
      <w:pPr>
        <w:pStyle w:val="Zkladntext21"/>
        <w:tabs>
          <w:tab w:val="left" w:pos="426"/>
        </w:tabs>
        <w:jc w:val="both"/>
        <w:rPr>
          <w:rFonts w:cs="Arial"/>
          <w:sz w:val="22"/>
        </w:rPr>
      </w:pPr>
    </w:p>
    <w:p w14:paraId="68DFA618" w14:textId="77777777" w:rsidR="009741EB" w:rsidRDefault="009741EB" w:rsidP="009741E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6F3E86B" w14:textId="77777777" w:rsidR="009741EB" w:rsidRDefault="009741EB" w:rsidP="009741EB">
      <w:pPr>
        <w:pStyle w:val="Meziodstavce"/>
      </w:pPr>
    </w:p>
    <w:p w14:paraId="36283AD2" w14:textId="77777777" w:rsidR="009741EB" w:rsidRDefault="009741EB" w:rsidP="009741EB">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40655DFC" w14:textId="77777777" w:rsidR="009741EB" w:rsidRDefault="009741EB" w:rsidP="009741EB">
      <w:pPr>
        <w:pStyle w:val="Meziodstavce"/>
      </w:pPr>
    </w:p>
    <w:p w14:paraId="0BD36245" w14:textId="77777777" w:rsidR="009741EB" w:rsidRDefault="009741EB" w:rsidP="009741EB">
      <w:pPr>
        <w:pStyle w:val="lneksmlouvytextPVL"/>
      </w:pPr>
      <w:r>
        <w:t>Reklamaci lze uplatnit nejpozději do posledního dne záruční doby, přičemž i reklamace odeslaná objednatelem v poslední den záruční doby se považuje za včas uplatněnou.</w:t>
      </w:r>
    </w:p>
    <w:p w14:paraId="476D9CC0" w14:textId="77777777" w:rsidR="009741EB" w:rsidRDefault="009741EB" w:rsidP="009741EB">
      <w:pPr>
        <w:pStyle w:val="Meziodstavce"/>
      </w:pPr>
    </w:p>
    <w:p w14:paraId="5323479E" w14:textId="77777777" w:rsidR="009741EB" w:rsidRDefault="009741EB" w:rsidP="009741EB">
      <w:pPr>
        <w:pStyle w:val="lneksmlouvytextPVL"/>
      </w:pPr>
      <w:r>
        <w:t xml:space="preserve">Náklady na odstranění reklamované vady nese zhotovitel i ve sporných případech až do rozhodnutí soudu. </w:t>
      </w:r>
    </w:p>
    <w:p w14:paraId="0B7F5863" w14:textId="77777777" w:rsidR="009741EB" w:rsidRDefault="009741EB" w:rsidP="009741EB">
      <w:pPr>
        <w:pStyle w:val="Meziodstavce"/>
      </w:pPr>
    </w:p>
    <w:p w14:paraId="2F6E753B" w14:textId="77777777" w:rsidR="009741EB" w:rsidRDefault="009741EB" w:rsidP="009741EB">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09F1A4C0" w14:textId="77777777" w:rsidR="00394DAB" w:rsidRDefault="00394DAB" w:rsidP="009741EB">
      <w:pPr>
        <w:pStyle w:val="Meziodstavce"/>
        <w:rPr>
          <w:lang w:val="cs-CZ"/>
        </w:rPr>
      </w:pPr>
    </w:p>
    <w:p w14:paraId="3AA22F6B" w14:textId="77777777" w:rsidR="009741EB" w:rsidRDefault="009741EB" w:rsidP="009741EB">
      <w:pPr>
        <w:pStyle w:val="lneksmlouvynadpisPVL"/>
      </w:pPr>
      <w:bookmarkStart w:id="12" w:name="_Ref473801459"/>
      <w:r>
        <w:t>Odpovědnost za škodu a smluvní pokuty</w:t>
      </w:r>
      <w:bookmarkEnd w:id="12"/>
    </w:p>
    <w:p w14:paraId="7B01F9C1" w14:textId="77777777" w:rsidR="009741EB" w:rsidRDefault="009741EB" w:rsidP="009741EB">
      <w:pPr>
        <w:pStyle w:val="lneksmlouvytextPVL"/>
      </w:pPr>
      <w:bookmarkStart w:id="13" w:name="_Ref473801463"/>
      <w:r>
        <w:t>Zhotovitel je v případě porušení své povinnosti stanovené v této smlouvě povinen objednateli uhradit a objednatel je oprávněn po zhotoviteli v takovém případě požadovat uhrazení smluvních pokut takto:</w:t>
      </w:r>
      <w:bookmarkEnd w:id="13"/>
    </w:p>
    <w:p w14:paraId="15D751CF" w14:textId="77777777" w:rsidR="009741EB" w:rsidRPr="00A00205" w:rsidRDefault="00172F37" w:rsidP="009741EB">
      <w:pPr>
        <w:pStyle w:val="SeznamsmlouvaPVL"/>
      </w:pPr>
      <w:bookmarkStart w:id="14" w:name="_Ref473801468"/>
      <w:r>
        <w:rPr>
          <w:lang w:val="cs-CZ"/>
        </w:rPr>
        <w:t>při</w:t>
      </w:r>
      <w:r w:rsidR="009741EB">
        <w:t xml:space="preserve"> nesplnění termínu předání a převzetí díla sjednaného v čl. II. odst. 1. </w:t>
      </w:r>
      <w:r w:rsidR="00245653">
        <w:rPr>
          <w:lang w:val="cs-CZ"/>
        </w:rPr>
        <w:t xml:space="preserve">písm. </w:t>
      </w:r>
      <w:r w:rsidR="00695F6D">
        <w:rPr>
          <w:lang w:val="cs-CZ"/>
        </w:rPr>
        <w:t>b</w:t>
      </w:r>
      <w:r w:rsidR="00245653">
        <w:rPr>
          <w:lang w:val="cs-CZ"/>
        </w:rPr>
        <w:t xml:space="preserve">)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 předání a převzetí díla</w:t>
      </w:r>
      <w:r w:rsidR="00D268CB">
        <w:rPr>
          <w:lang w:val="cs-CZ"/>
        </w:rPr>
        <w:t>;</w:t>
      </w:r>
      <w:bookmarkEnd w:id="14"/>
    </w:p>
    <w:p w14:paraId="689591FF" w14:textId="21EEF6D5" w:rsidR="00A00205" w:rsidRPr="00DF17A5" w:rsidRDefault="00A00205" w:rsidP="00A00205">
      <w:pPr>
        <w:pStyle w:val="SeznamsmlouvaPVL"/>
      </w:pPr>
      <w:r w:rsidRPr="00F75880">
        <w:t xml:space="preserve">při nesplnění požadavku k provedení díla v minimálním rozsahu dle čl. III. odst. 3. této smlouvy, zaplatí zhotovitel objednateli smluvní pokutu ve výši 5 % z částky určené jako rozdíl minimálního rozsahu provedení díla dle čl. III. odst. 3. této smlouvy a skutečně vyfakturovaných prací </w:t>
      </w:r>
      <w:r>
        <w:rPr>
          <w:lang w:val="cs-CZ"/>
        </w:rPr>
        <w:t>k</w:t>
      </w:r>
      <w:r w:rsidRPr="00F75880">
        <w:t xml:space="preserve"> </w:t>
      </w:r>
      <w:r>
        <w:rPr>
          <w:lang w:val="cs-CZ"/>
        </w:rPr>
        <w:t>3</w:t>
      </w:r>
      <w:r w:rsidR="00801DE3">
        <w:rPr>
          <w:lang w:val="cs-CZ"/>
        </w:rPr>
        <w:t>0</w:t>
      </w:r>
      <w:r w:rsidRPr="00F75880">
        <w:t>. 1</w:t>
      </w:r>
      <w:r w:rsidR="00801DE3">
        <w:rPr>
          <w:lang w:val="cs-CZ"/>
        </w:rPr>
        <w:t>1</w:t>
      </w:r>
      <w:r w:rsidRPr="00F75880">
        <w:t xml:space="preserve">. 2018; tato smluvní pokuta se uplatní pouze v případě, že objednatel odešle zhotoviteli písemnou výzvu k převzetí staveniště dle čl. V. odst. 1. této smlouvy nejpozději dne </w:t>
      </w:r>
      <w:r>
        <w:rPr>
          <w:lang w:val="cs-CZ"/>
        </w:rPr>
        <w:t>1</w:t>
      </w:r>
      <w:r w:rsidR="00801DE3">
        <w:rPr>
          <w:lang w:val="cs-CZ"/>
        </w:rPr>
        <w:t>0</w:t>
      </w:r>
      <w:r w:rsidRPr="00F75880">
        <w:t xml:space="preserve">. </w:t>
      </w:r>
      <w:r>
        <w:rPr>
          <w:lang w:val="cs-CZ"/>
        </w:rPr>
        <w:t>10</w:t>
      </w:r>
      <w:r w:rsidRPr="00F75880">
        <w:t>. 2018;</w:t>
      </w:r>
    </w:p>
    <w:p w14:paraId="006A2CDF" w14:textId="77777777" w:rsidR="009741EB" w:rsidRPr="00C5496E" w:rsidRDefault="00D268CB" w:rsidP="00E34209">
      <w:pPr>
        <w:pStyle w:val="SeznamsmlouvaPVL"/>
      </w:pPr>
      <w:r>
        <w:rPr>
          <w:lang w:val="cs-CZ"/>
        </w:rPr>
        <w:t>p</w:t>
      </w:r>
      <w:proofErr w:type="spellStart"/>
      <w:r w:rsidR="009741EB" w:rsidRPr="00A32F73">
        <w:t>ři</w:t>
      </w:r>
      <w:proofErr w:type="spellEnd"/>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Pr>
          <w:lang w:val="cs-CZ"/>
        </w:rPr>
        <w:t>;</w:t>
      </w:r>
    </w:p>
    <w:p w14:paraId="0448231C" w14:textId="77777777" w:rsidR="009741EB" w:rsidRPr="00A32F73" w:rsidRDefault="00D268CB" w:rsidP="00E34209">
      <w:pPr>
        <w:pStyle w:val="SeznamsmlouvaPVL"/>
      </w:pPr>
      <w:r>
        <w:rPr>
          <w:lang w:val="cs-CZ"/>
        </w:rPr>
        <w:t>k</w:t>
      </w:r>
      <w:proofErr w:type="spellStart"/>
      <w:r w:rsidR="009741EB" w:rsidRPr="00A32F73">
        <w:t>aždý</w:t>
      </w:r>
      <w:proofErr w:type="spellEnd"/>
      <w:r w:rsidR="009741EB" w:rsidRPr="00A32F73">
        <w:t xml:space="preserve"> případ nevyzvání objednatele zhotovitelem k prohlídce zakrývaných částí díla</w:t>
      </w:r>
      <w:r w:rsidR="009741EB">
        <w:t xml:space="preserve"> </w:t>
      </w:r>
      <w:r w:rsidR="009741EB" w:rsidRPr="00A32F73">
        <w:t>v</w:t>
      </w:r>
      <w:r w:rsidR="009741EB">
        <w:t> </w:t>
      </w:r>
      <w:r w:rsidR="009741EB" w:rsidRPr="00A32F73">
        <w:t xml:space="preserve">dohodnutém termínu podléhá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Pr>
          <w:lang w:val="cs-CZ"/>
        </w:rPr>
        <w:t>;</w:t>
      </w:r>
    </w:p>
    <w:p w14:paraId="5E779036" w14:textId="77777777" w:rsidR="009741EB"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784872">
        <w:rPr>
          <w:lang w:val="cs-CZ"/>
        </w:rPr>
        <w:t>1</w:t>
      </w:r>
      <w:r w:rsidR="009741EB" w:rsidRPr="002C5340">
        <w:t>.000,- Kč za každý započatý kalendářní den a vadu až do doby jejího odstranění</w:t>
      </w:r>
      <w:r>
        <w:rPr>
          <w:lang w:val="cs-CZ"/>
        </w:rPr>
        <w:t>;</w:t>
      </w:r>
    </w:p>
    <w:p w14:paraId="2BE43EF3" w14:textId="77777777" w:rsidR="009741EB" w:rsidRDefault="00D268CB" w:rsidP="00E34209">
      <w:pPr>
        <w:pStyle w:val="SeznamsmlouvaPVL"/>
      </w:pPr>
      <w:r>
        <w:rPr>
          <w:lang w:val="cs-CZ"/>
        </w:rPr>
        <w:t>s</w:t>
      </w:r>
      <w:r w:rsidR="009741EB" w:rsidRPr="00DA6ACD">
        <w:t>mluvní pokuta pro případ závažného a opakovaného porušení bezpečnostních předpisů</w:t>
      </w:r>
      <w:r w:rsidR="009741EB">
        <w:t>, zjištěného koordinátorem bezpečnosti a ochrany zdraví při práci na staveništi (bude-li určen)</w:t>
      </w:r>
      <w:r w:rsidR="00B65C20">
        <w:rPr>
          <w:lang w:val="cs-CZ"/>
        </w:rPr>
        <w:t xml:space="preserve"> nebo technikem</w:t>
      </w:r>
      <w:r w:rsidR="00633F58">
        <w:rPr>
          <w:lang w:val="cs-CZ"/>
        </w:rPr>
        <w:t xml:space="preserve"> BOZP objednatele</w:t>
      </w:r>
      <w:r w:rsidR="009741EB" w:rsidRPr="00DA6ACD">
        <w:t xml:space="preserve"> při realizaci díla činí 5.000,- Kč za každý případ</w:t>
      </w:r>
      <w:r>
        <w:rPr>
          <w:lang w:val="cs-CZ"/>
        </w:rPr>
        <w:t>;</w:t>
      </w:r>
    </w:p>
    <w:p w14:paraId="6E4FAB8B" w14:textId="77777777" w:rsidR="00BB497B" w:rsidRPr="00245653" w:rsidRDefault="00D268CB" w:rsidP="00E34209">
      <w:pPr>
        <w:pStyle w:val="SeznamsmlouvaPVL"/>
      </w:pPr>
      <w:r>
        <w:rPr>
          <w:rFonts w:cs="Arial"/>
          <w:lang w:val="cs-CZ"/>
        </w:rPr>
        <w:lastRenderedPageBreak/>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695F6D">
        <w:rPr>
          <w:rFonts w:cs="Arial"/>
          <w:lang w:val="cs-CZ"/>
        </w:rPr>
        <w:t>;</w:t>
      </w:r>
    </w:p>
    <w:p w14:paraId="0174E757" w14:textId="5A6A7B04" w:rsidR="00245653" w:rsidRDefault="00245653" w:rsidP="00E34209">
      <w:pPr>
        <w:pStyle w:val="SeznamsmlouvaPVL"/>
      </w:pPr>
      <w:r>
        <w:rPr>
          <w:rFonts w:cs="Arial"/>
          <w:lang w:val="cs-CZ"/>
        </w:rPr>
        <w:t>smluvní po</w:t>
      </w:r>
      <w:r w:rsidR="00D84668">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w:t>
      </w:r>
      <w:r w:rsidR="00705F45">
        <w:rPr>
          <w:rFonts w:cs="Arial"/>
          <w:lang w:val="cs-CZ"/>
        </w:rPr>
        <w:t> </w:t>
      </w:r>
      <w:r>
        <w:rPr>
          <w:rFonts w:cs="Arial"/>
          <w:lang w:val="cs-CZ"/>
        </w:rPr>
        <w:t>1.000,-Kč za každý případ.</w:t>
      </w:r>
    </w:p>
    <w:p w14:paraId="7CDBA109" w14:textId="77777777" w:rsidR="009741EB" w:rsidRDefault="009741EB" w:rsidP="00E34209">
      <w:pPr>
        <w:pStyle w:val="Meziodstavce"/>
      </w:pPr>
    </w:p>
    <w:p w14:paraId="10BDCB76" w14:textId="77777777" w:rsidR="009741EB" w:rsidRDefault="009741EB" w:rsidP="00E34209">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5C33302D" w14:textId="77777777" w:rsidR="009741EB" w:rsidRPr="00B5419B" w:rsidRDefault="009741EB" w:rsidP="00E34209">
      <w:pPr>
        <w:pStyle w:val="Meziodstavce"/>
      </w:pPr>
    </w:p>
    <w:p w14:paraId="32CC2509"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5CB59951" w14:textId="77777777" w:rsidR="009741EB" w:rsidRDefault="009741EB" w:rsidP="00E34209">
      <w:pPr>
        <w:pStyle w:val="Meziodstavce"/>
      </w:pPr>
    </w:p>
    <w:p w14:paraId="3DC7AA78" w14:textId="77777777" w:rsidR="009741EB" w:rsidRDefault="009741EB" w:rsidP="00E34209">
      <w:pPr>
        <w:pStyle w:val="lneksmlouvytextPVL"/>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7CBF4A47" w14:textId="77777777" w:rsidR="00F975B6" w:rsidRDefault="00F975B6" w:rsidP="00E34209">
      <w:pPr>
        <w:pStyle w:val="Meziodstavce"/>
        <w:rPr>
          <w:lang w:val="cs-CZ"/>
        </w:rPr>
      </w:pPr>
    </w:p>
    <w:p w14:paraId="461632F3" w14:textId="77777777" w:rsidR="009741EB" w:rsidRDefault="009741EB" w:rsidP="00E34209">
      <w:pPr>
        <w:pStyle w:val="lneksmlouvynadpisPVL"/>
      </w:pPr>
      <w:r>
        <w:t>Zrušení smlouvy a odstoupení od smlouvy</w:t>
      </w:r>
    </w:p>
    <w:p w14:paraId="5CAD686C" w14:textId="77777777" w:rsidR="009741EB" w:rsidRDefault="009741EB" w:rsidP="00E34209">
      <w:pPr>
        <w:pStyle w:val="lneksmlouvytextPVL"/>
      </w:pPr>
      <w:bookmarkStart w:id="15" w:name="_Ref473801611"/>
      <w:r>
        <w:t>Smlouvu lze zrušit dohodou smluvních stran, jejíž součástí je i vypořádání vzájemných závazků a pohledávek.</w:t>
      </w:r>
      <w:bookmarkEnd w:id="15"/>
      <w:r>
        <w:t xml:space="preserve"> </w:t>
      </w:r>
    </w:p>
    <w:p w14:paraId="038BD067" w14:textId="77777777" w:rsidR="009741EB" w:rsidRDefault="009741EB" w:rsidP="00E34209">
      <w:pPr>
        <w:pStyle w:val="Meziodstavce"/>
      </w:pPr>
      <w:r>
        <w:t xml:space="preserve"> </w:t>
      </w:r>
    </w:p>
    <w:p w14:paraId="25C6B8BD" w14:textId="77777777" w:rsidR="009741EB" w:rsidRDefault="009741EB" w:rsidP="00E34209">
      <w:pPr>
        <w:pStyle w:val="lneksmlouvytextPVL"/>
      </w:pPr>
      <w: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insolvenčního zákona, ve znění pozdějších předpisů.</w:t>
      </w:r>
    </w:p>
    <w:p w14:paraId="53AA02C6" w14:textId="77777777" w:rsidR="009741EB" w:rsidRDefault="009741EB" w:rsidP="00E34209">
      <w:pPr>
        <w:pStyle w:val="Meziodstavce"/>
      </w:pPr>
    </w:p>
    <w:p w14:paraId="3C395726" w14:textId="77777777" w:rsidR="009741EB" w:rsidRDefault="009741EB" w:rsidP="00E34209">
      <w:pPr>
        <w:pStyle w:val="lneksmlouvytextPVL"/>
      </w:pPr>
      <w:r>
        <w:t>Za podstatné porušení smlouvy se v tomto případě sjednává a objednatel je oprávněn odstoupit od smlouvy zejména:</w:t>
      </w:r>
    </w:p>
    <w:p w14:paraId="7ED111E3"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35A81D7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0D7E21CA" w14:textId="77777777" w:rsidR="009741EB" w:rsidRDefault="009741EB" w:rsidP="00E34209">
      <w:pPr>
        <w:pStyle w:val="Meziodstavce"/>
      </w:pPr>
    </w:p>
    <w:p w14:paraId="3AE2FC87" w14:textId="77777777" w:rsidR="009741EB" w:rsidRDefault="009741EB" w:rsidP="00E34209">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30FE9F16" w14:textId="77777777" w:rsidR="009741EB" w:rsidRDefault="009741EB" w:rsidP="00E34209">
      <w:pPr>
        <w:pStyle w:val="Meziodstavce"/>
      </w:pPr>
    </w:p>
    <w:p w14:paraId="3329D2E1"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668BCAF1" w14:textId="77777777" w:rsidR="009741EB" w:rsidRPr="007872A2" w:rsidRDefault="009741EB" w:rsidP="00E34209">
      <w:pPr>
        <w:pStyle w:val="Meziodstavce"/>
      </w:pPr>
    </w:p>
    <w:p w14:paraId="1BF56B26" w14:textId="4D486C2E" w:rsidR="009741EB" w:rsidRPr="007872A2" w:rsidRDefault="009741EB" w:rsidP="00E34209">
      <w:pPr>
        <w:pStyle w:val="lneksmlouvytextPVL"/>
      </w:pPr>
      <w:r w:rsidRPr="007872A2">
        <w:t xml:space="preserve">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w:t>
      </w:r>
      <w:r w:rsidRPr="007872A2">
        <w:lastRenderedPageBreak/>
        <w:t>a</w:t>
      </w:r>
      <w:r w:rsidR="00705F45">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705F45">
        <w:rPr>
          <w:lang w:val="cs-CZ"/>
        </w:rPr>
        <w:t> </w:t>
      </w:r>
      <w:r>
        <w:t>ušlého zisku.</w:t>
      </w:r>
    </w:p>
    <w:p w14:paraId="311C645A" w14:textId="77777777" w:rsidR="009741EB" w:rsidRDefault="009741EB" w:rsidP="00E34209">
      <w:pPr>
        <w:pStyle w:val="Meziodstavce"/>
        <w:rPr>
          <w:lang w:val="cs-CZ"/>
        </w:rPr>
      </w:pPr>
    </w:p>
    <w:p w14:paraId="2942987A" w14:textId="77777777" w:rsidR="009741EB" w:rsidRPr="00D22857" w:rsidRDefault="009741EB" w:rsidP="00E34209">
      <w:pPr>
        <w:pStyle w:val="lneksmlouvynadpisPVL"/>
      </w:pPr>
      <w:r w:rsidRPr="00D22857">
        <w:t xml:space="preserve">Řešení sporů </w:t>
      </w:r>
    </w:p>
    <w:p w14:paraId="7AE05A9B" w14:textId="77777777" w:rsidR="009741EB" w:rsidRDefault="009741EB" w:rsidP="00E34209">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0C00E7CB" w14:textId="77777777" w:rsidR="009741EB" w:rsidRPr="00EA7DBF" w:rsidRDefault="009741EB" w:rsidP="00E34209">
      <w:pPr>
        <w:pStyle w:val="Meziodstavce"/>
        <w:rPr>
          <w:rStyle w:val="Siln"/>
          <w:rFonts w:cs="Arial"/>
          <w:b w:val="0"/>
          <w:bCs w:val="0"/>
        </w:rPr>
      </w:pPr>
    </w:p>
    <w:p w14:paraId="19C91769" w14:textId="77777777" w:rsidR="009741EB" w:rsidRPr="00ED5374" w:rsidRDefault="009741EB" w:rsidP="00E34209">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6086CF42" w14:textId="77777777" w:rsidR="00F975B6" w:rsidRPr="00394DAB" w:rsidRDefault="00F975B6" w:rsidP="00E34209">
      <w:pPr>
        <w:pStyle w:val="Meziodstavce"/>
        <w:rPr>
          <w:lang w:val="cs-CZ"/>
        </w:rPr>
      </w:pPr>
    </w:p>
    <w:p w14:paraId="0F297563" w14:textId="77777777" w:rsidR="009741EB" w:rsidRDefault="009741EB" w:rsidP="00E34209">
      <w:pPr>
        <w:pStyle w:val="lneksmlouvynadpisPVL"/>
      </w:pPr>
      <w:r>
        <w:t>Závěrečná ustanovení</w:t>
      </w:r>
    </w:p>
    <w:p w14:paraId="44891A66"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5AC6A72D" w14:textId="77777777" w:rsidR="009741EB" w:rsidRPr="00D22857" w:rsidRDefault="009741EB" w:rsidP="00E34209">
      <w:pPr>
        <w:pStyle w:val="Meziodstavce"/>
      </w:pPr>
    </w:p>
    <w:p w14:paraId="12084750"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62A472FF" w14:textId="77777777" w:rsidR="009741EB" w:rsidRPr="00D22857" w:rsidRDefault="009741EB" w:rsidP="00E34209">
      <w:pPr>
        <w:pStyle w:val="Meziodstavce"/>
      </w:pPr>
    </w:p>
    <w:p w14:paraId="59DC7D8C"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7AC946B0" w14:textId="77777777" w:rsidR="009741EB" w:rsidRDefault="009741EB" w:rsidP="00E34209">
      <w:pPr>
        <w:pStyle w:val="Meziodstavce"/>
      </w:pPr>
    </w:p>
    <w:p w14:paraId="16A9BE2F" w14:textId="77777777" w:rsidR="009741EB" w:rsidRPr="00044653" w:rsidRDefault="009741EB" w:rsidP="00E34209">
      <w:pPr>
        <w:pStyle w:val="lneksmlouvytextPVL"/>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08F1C84D" w14:textId="77777777" w:rsidR="009741EB" w:rsidRDefault="009741EB" w:rsidP="00E34209">
      <w:pPr>
        <w:pStyle w:val="Meziodstavce"/>
      </w:pPr>
    </w:p>
    <w:p w14:paraId="3E9DE06E"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49B7A71D" w14:textId="77777777" w:rsidR="009741EB" w:rsidRDefault="009741EB" w:rsidP="00E34209">
      <w:pPr>
        <w:pStyle w:val="Meziodstavce"/>
      </w:pPr>
    </w:p>
    <w:p w14:paraId="2592E47F" w14:textId="68654318"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9F6335">
        <w:rPr>
          <w:lang w:val="cs-CZ"/>
        </w:rPr>
        <w:t xml:space="preserve"> (dále jen „zákon o registru smluv“)</w:t>
      </w:r>
      <w:r>
        <w:t>, zajistí objednatel.</w:t>
      </w:r>
    </w:p>
    <w:p w14:paraId="0F549144" w14:textId="77777777" w:rsidR="009741EB" w:rsidRDefault="009741EB" w:rsidP="00E34209">
      <w:pPr>
        <w:pStyle w:val="Meziodstavce"/>
      </w:pPr>
    </w:p>
    <w:p w14:paraId="3A5588DD"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E7051BC" w14:textId="77777777" w:rsidR="009741EB" w:rsidRDefault="009741EB" w:rsidP="00E34209">
      <w:pPr>
        <w:pStyle w:val="Meziodstavce"/>
      </w:pPr>
    </w:p>
    <w:p w14:paraId="35FC9621" w14:textId="77777777" w:rsidR="009741EB" w:rsidRPr="00D94A0C" w:rsidRDefault="009741EB" w:rsidP="00E34209">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36183AFE" w14:textId="77777777" w:rsidR="009741EB" w:rsidRDefault="009741EB" w:rsidP="00E34209">
      <w:pPr>
        <w:pStyle w:val="Meziodstavce"/>
      </w:pPr>
    </w:p>
    <w:p w14:paraId="5A9BF54B" w14:textId="77777777" w:rsidR="009741EB" w:rsidRDefault="009741EB" w:rsidP="00E34209">
      <w:pPr>
        <w:pStyle w:val="lneksmlouvytextPVL"/>
      </w:pPr>
      <w:r>
        <w:t xml:space="preserve">Smluvní strany výslovně vyloučily použití ustanovení § 2595 a § 2624 OZ.  </w:t>
      </w:r>
    </w:p>
    <w:p w14:paraId="2C1E21FA" w14:textId="77777777" w:rsidR="009741EB" w:rsidRDefault="009741EB" w:rsidP="00E34209">
      <w:pPr>
        <w:pStyle w:val="Meziodstavce"/>
      </w:pPr>
    </w:p>
    <w:p w14:paraId="1B0A4498" w14:textId="77777777" w:rsidR="009741EB" w:rsidRDefault="009741EB" w:rsidP="00E34209">
      <w:pPr>
        <w:pStyle w:val="lneksmlouvytextPVL"/>
      </w:pPr>
      <w:r>
        <w:lastRenderedPageBreak/>
        <w:t>Práva a povinnosti smluvních stran z této smlouvy přecházejí na jejich právní nástupce.</w:t>
      </w:r>
    </w:p>
    <w:p w14:paraId="73F64DB6" w14:textId="77777777" w:rsidR="009741EB" w:rsidRDefault="009741EB" w:rsidP="00E34209">
      <w:pPr>
        <w:pStyle w:val="Meziodstavce"/>
      </w:pPr>
    </w:p>
    <w:p w14:paraId="4B103ECB" w14:textId="77777777" w:rsidR="009741EB" w:rsidRDefault="009741EB" w:rsidP="00E34209">
      <w:pPr>
        <w:pStyle w:val="lneksmlouvytextPVL"/>
      </w:pPr>
      <w:r>
        <w:t>Tato smlouva spolu se všemi přílohami a případnými dodatky představuje kompletní a úplné ujednání mezi smluvními stranami.</w:t>
      </w:r>
    </w:p>
    <w:p w14:paraId="4945DF5E" w14:textId="77777777" w:rsidR="009741EB" w:rsidRDefault="009741EB" w:rsidP="00E34209">
      <w:pPr>
        <w:pStyle w:val="Meziodstavce"/>
      </w:pPr>
    </w:p>
    <w:p w14:paraId="1896E906" w14:textId="77777777" w:rsidR="009741EB" w:rsidRPr="00AD5175" w:rsidRDefault="009741EB" w:rsidP="00E34209">
      <w:pPr>
        <w:pStyle w:val="lneksmlouvytextPVL"/>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707656C8" w14:textId="77777777" w:rsidR="00AD5175" w:rsidRDefault="00AD5175" w:rsidP="00AD5175">
      <w:pPr>
        <w:pStyle w:val="lneksmlouvytextPVL"/>
        <w:numPr>
          <w:ilvl w:val="0"/>
          <w:numId w:val="0"/>
        </w:numPr>
        <w:ind w:left="426"/>
      </w:pPr>
    </w:p>
    <w:p w14:paraId="06EC1B10" w14:textId="77777777" w:rsidR="00D84668" w:rsidRDefault="00D84668" w:rsidP="00D84668">
      <w:pPr>
        <w:pStyle w:val="lneksmlouvytextPVL"/>
      </w:pPr>
      <w:r>
        <w:t xml:space="preserve">Smlouva je vyhotovena v </w:t>
      </w:r>
      <w:r>
        <w:rPr>
          <w:lang w:val="cs-CZ"/>
        </w:rPr>
        <w:t>pěti</w:t>
      </w:r>
      <w:r>
        <w:t xml:space="preserve"> stejnopisech, z nichž </w:t>
      </w:r>
      <w:r>
        <w:rPr>
          <w:lang w:val="cs-CZ"/>
        </w:rPr>
        <w:t>objednatel obdrží tři stejnopisy a zhotovitel dva stejnopisy</w:t>
      </w:r>
      <w:r>
        <w:t xml:space="preserve">. </w:t>
      </w:r>
    </w:p>
    <w:p w14:paraId="74439C13" w14:textId="77777777" w:rsidR="00F975B6" w:rsidRDefault="00F975B6" w:rsidP="00F975B6">
      <w:pPr>
        <w:pStyle w:val="Odstavecseseznamem"/>
        <w:spacing w:after="0" w:line="240" w:lineRule="auto"/>
      </w:pPr>
    </w:p>
    <w:p w14:paraId="60C781CE" w14:textId="77777777" w:rsidR="00F975B6" w:rsidRPr="007F58F3" w:rsidRDefault="00F975B6" w:rsidP="00F975B6">
      <w:pPr>
        <w:pStyle w:val="lneksmlouvytextPVL"/>
        <w:numPr>
          <w:ilvl w:val="1"/>
          <w:numId w:val="20"/>
        </w:numPr>
        <w:tabs>
          <w:tab w:val="clear" w:pos="426"/>
        </w:tabs>
        <w:ind w:left="426" w:hanging="426"/>
        <w:outlineLvl w:val="9"/>
        <w:rPr>
          <w:rFonts w:cs="Arial"/>
          <w:iCs/>
        </w:rPr>
      </w:pPr>
      <w:r w:rsidRPr="007F58F3">
        <w:rPr>
          <w:rFonts w:cs="Arial"/>
          <w:lang w:val="cs-CZ"/>
        </w:rPr>
        <w:t xml:space="preserve">Tato smlouva </w:t>
      </w:r>
      <w:r w:rsidRPr="007F58F3">
        <w:rPr>
          <w:rFonts w:cs="Arial"/>
          <w:iCs/>
        </w:rPr>
        <w:t xml:space="preserve">nabývá platnosti dnem jejího podpisu oběma smluvními stranami. Tato smlouva nabývá účinnosti dnem, kdy je splněna podmínka uveřejnění této smlouvy v souladu se zákonem o registru smluv a zároveň podmínka, že bylo </w:t>
      </w:r>
    </w:p>
    <w:p w14:paraId="60CBB43E" w14:textId="77777777" w:rsidR="00F975B6" w:rsidRPr="007F58F3" w:rsidRDefault="00F975B6" w:rsidP="00F975B6">
      <w:pPr>
        <w:pStyle w:val="SeznamsmlouvaPVL"/>
        <w:numPr>
          <w:ilvl w:val="2"/>
          <w:numId w:val="21"/>
        </w:numPr>
        <w:tabs>
          <w:tab w:val="clear" w:pos="851"/>
        </w:tabs>
        <w:ind w:left="851" w:hanging="425"/>
        <w:outlineLvl w:val="9"/>
        <w:rPr>
          <w:rFonts w:cs="Arial"/>
          <w:iCs/>
        </w:rPr>
      </w:pPr>
      <w:r w:rsidRPr="007F58F3">
        <w:rPr>
          <w:rFonts w:cs="Arial"/>
          <w:iCs/>
        </w:rPr>
        <w:t>objednateli doručeno rozhodnutí o poskytnutí dotace určené k financování díla, nebo</w:t>
      </w:r>
    </w:p>
    <w:p w14:paraId="01CEAAC2" w14:textId="77777777" w:rsidR="00F975B6" w:rsidRPr="007F58F3" w:rsidRDefault="00F975B6" w:rsidP="00F975B6">
      <w:pPr>
        <w:pStyle w:val="SeznamsmlouvaPVL"/>
        <w:numPr>
          <w:ilvl w:val="2"/>
          <w:numId w:val="21"/>
        </w:numPr>
        <w:tabs>
          <w:tab w:val="clear" w:pos="851"/>
        </w:tabs>
        <w:ind w:left="709" w:hanging="283"/>
        <w:outlineLvl w:val="9"/>
        <w:rPr>
          <w:rFonts w:cs="Arial"/>
          <w:iCs/>
        </w:rPr>
      </w:pPr>
      <w:r w:rsidRPr="007F58F3">
        <w:rPr>
          <w:rFonts w:cs="Arial"/>
          <w:iCs/>
        </w:rPr>
        <w:t>zhotoviteli doručeno oznámení rozhodnutí objednatele o případném dofinancování díla z vlastních zdrojů</w:t>
      </w:r>
      <w:r>
        <w:rPr>
          <w:rFonts w:cs="Arial"/>
          <w:iCs/>
          <w:lang w:val="cs-CZ"/>
        </w:rPr>
        <w:t>.</w:t>
      </w:r>
    </w:p>
    <w:p w14:paraId="70798E18" w14:textId="77777777" w:rsidR="00F975B6" w:rsidRDefault="00F975B6" w:rsidP="00F975B6">
      <w:pPr>
        <w:pStyle w:val="Meziodstavce"/>
        <w:rPr>
          <w:lang w:val="cs-CZ"/>
        </w:rPr>
      </w:pPr>
    </w:p>
    <w:p w14:paraId="024D22B7" w14:textId="77777777" w:rsidR="00F975B6" w:rsidRPr="00F975B6" w:rsidRDefault="00F975B6" w:rsidP="00F975B6">
      <w:pPr>
        <w:pStyle w:val="lneksmlouvytextPVL"/>
        <w:numPr>
          <w:ilvl w:val="1"/>
          <w:numId w:val="21"/>
        </w:numPr>
        <w:ind w:left="426" w:hanging="426"/>
        <w:rPr>
          <w:rFonts w:cs="Arial"/>
          <w:lang w:val="cs-CZ"/>
        </w:rPr>
      </w:pPr>
      <w:r w:rsidRPr="007F58F3">
        <w:rPr>
          <w:rFonts w:cs="Arial"/>
          <w:lang w:val="cs-CZ"/>
        </w:rPr>
        <w:t xml:space="preserve">Objednatel </w:t>
      </w:r>
      <w:r w:rsidRPr="007F58F3">
        <w:rPr>
          <w:rFonts w:cs="Arial"/>
          <w:iCs/>
        </w:rPr>
        <w:t>učiní po nabytí účinnosti této smlouvy kroky směřující k zahájení plnění této smlouvy tak, aby mohly být zachovány termíny a doby předpokládané touto smlouvou</w:t>
      </w:r>
      <w:r>
        <w:rPr>
          <w:rFonts w:cs="Arial"/>
          <w:iCs/>
          <w:lang w:val="cs-CZ"/>
        </w:rPr>
        <w:t xml:space="preserve">. </w:t>
      </w:r>
    </w:p>
    <w:p w14:paraId="64397190" w14:textId="77777777" w:rsidR="00F975B6" w:rsidRPr="007F58F3" w:rsidRDefault="00F975B6" w:rsidP="00F975B6">
      <w:pPr>
        <w:pStyle w:val="lneksmlouvytextPVL"/>
        <w:numPr>
          <w:ilvl w:val="0"/>
          <w:numId w:val="0"/>
        </w:numPr>
        <w:ind w:left="426"/>
        <w:rPr>
          <w:rFonts w:cs="Arial"/>
          <w:lang w:val="cs-CZ"/>
        </w:rPr>
      </w:pPr>
    </w:p>
    <w:p w14:paraId="04AF3F26" w14:textId="77777777" w:rsidR="00D84668" w:rsidRDefault="00D84668" w:rsidP="00D84668">
      <w:pPr>
        <w:pStyle w:val="lneksmlouvytextPVL"/>
      </w:pPr>
      <w:r>
        <w:t xml:space="preserve">Smluvní strany prohlašují, že smlouvu uzavřely určitě, vážně a srozumitelně, že je projevem jejich pravé a svobodné vůle, a na důkaz tohoto připojují své podpisy. </w:t>
      </w:r>
    </w:p>
    <w:p w14:paraId="521635B3" w14:textId="77777777" w:rsidR="00D84668" w:rsidRDefault="00D84668" w:rsidP="00D84668">
      <w:pPr>
        <w:pStyle w:val="Meziodstavce"/>
      </w:pPr>
    </w:p>
    <w:p w14:paraId="3916E3E7" w14:textId="77777777" w:rsidR="00D84668" w:rsidRDefault="00D84668" w:rsidP="00D84668">
      <w:pPr>
        <w:pStyle w:val="lneksmlouvytextPVL"/>
      </w:pPr>
      <w:r>
        <w:t xml:space="preserve">Nedílnou součástí smlouvy je: </w:t>
      </w:r>
    </w:p>
    <w:p w14:paraId="3E31E085" w14:textId="77777777" w:rsidR="00D84668" w:rsidRDefault="00D84668" w:rsidP="00D84668">
      <w:pPr>
        <w:pStyle w:val="SamostatntextpodlnekPVL"/>
      </w:pPr>
      <w:r>
        <w:t>Příloha č. 1: Oceněný soupis prací</w:t>
      </w:r>
    </w:p>
    <w:p w14:paraId="1A7F32B9" w14:textId="77777777" w:rsidR="00D84668" w:rsidRDefault="00D84668" w:rsidP="00D84668">
      <w:pPr>
        <w:pStyle w:val="Meziodstavce"/>
      </w:pPr>
    </w:p>
    <w:p w14:paraId="7C0870F8" w14:textId="77777777" w:rsidR="000122FA" w:rsidRDefault="000122FA" w:rsidP="000122FA">
      <w:pPr>
        <w:pStyle w:val="Meziodstavce"/>
        <w:rPr>
          <w:lang w:val="cs-CZ"/>
        </w:rPr>
      </w:pPr>
    </w:p>
    <w:p w14:paraId="225B4CD9" w14:textId="77777777" w:rsidR="008853E9" w:rsidRPr="008853E9" w:rsidRDefault="008853E9" w:rsidP="000122FA">
      <w:pPr>
        <w:pStyle w:val="Meziodstavce"/>
        <w:rPr>
          <w:lang w:val="cs-CZ"/>
        </w:rPr>
      </w:pPr>
    </w:p>
    <w:p w14:paraId="6AE2CE75" w14:textId="77777777" w:rsidR="000122FA" w:rsidRDefault="000122FA" w:rsidP="000122FA">
      <w:pPr>
        <w:pStyle w:val="Zvrsmlapodpisy"/>
        <w:rPr>
          <w:shd w:val="clear" w:color="auto" w:fill="FFFF00"/>
        </w:rPr>
      </w:pPr>
      <w:r>
        <w:t>V Praze dne …………………</w:t>
      </w:r>
      <w:r>
        <w:tab/>
        <w:t xml:space="preserve">V </w:t>
      </w:r>
      <w:r w:rsidRPr="00973D2D">
        <w:rPr>
          <w:highlight w:val="yellow"/>
        </w:rPr>
        <w:t>…………..</w:t>
      </w:r>
      <w:r>
        <w:t xml:space="preserve"> dne </w:t>
      </w:r>
      <w:r w:rsidRPr="00973D2D">
        <w:rPr>
          <w:highlight w:val="yellow"/>
        </w:rPr>
        <w:t>…………………..</w:t>
      </w:r>
    </w:p>
    <w:p w14:paraId="085D93C5" w14:textId="77777777" w:rsidR="000122FA" w:rsidRDefault="000122FA" w:rsidP="000122FA">
      <w:pPr>
        <w:pStyle w:val="Meziodstavce"/>
        <w:rPr>
          <w:lang w:val="cs-CZ"/>
        </w:rPr>
      </w:pPr>
    </w:p>
    <w:p w14:paraId="239FDE33" w14:textId="77777777" w:rsidR="008853E9" w:rsidRPr="008853E9" w:rsidRDefault="008853E9" w:rsidP="000122FA">
      <w:pPr>
        <w:pStyle w:val="Meziodstavce"/>
        <w:rPr>
          <w:lang w:val="cs-CZ"/>
        </w:rPr>
      </w:pPr>
    </w:p>
    <w:p w14:paraId="08FAA8D0" w14:textId="77777777" w:rsidR="000122FA" w:rsidRDefault="000122FA" w:rsidP="000122FA">
      <w:pPr>
        <w:pStyle w:val="Meziodstavce"/>
      </w:pPr>
    </w:p>
    <w:p w14:paraId="132AE88A" w14:textId="77777777" w:rsidR="000122FA" w:rsidRDefault="000122FA" w:rsidP="000122FA">
      <w:pPr>
        <w:pStyle w:val="Zvrsmlapodpisy"/>
      </w:pPr>
      <w:r>
        <w:t>objednatel:</w:t>
      </w:r>
      <w:r>
        <w:tab/>
        <w:t>zhotovitel:</w:t>
      </w:r>
    </w:p>
    <w:p w14:paraId="7027B9B7" w14:textId="77777777" w:rsidR="000122FA" w:rsidRDefault="000122FA" w:rsidP="000122FA">
      <w:pPr>
        <w:pStyle w:val="Meziodstavce"/>
        <w:rPr>
          <w:lang w:val="cs-CZ"/>
        </w:rPr>
      </w:pPr>
    </w:p>
    <w:p w14:paraId="471C1B4D" w14:textId="77777777" w:rsidR="008853E9" w:rsidRPr="008853E9" w:rsidRDefault="008853E9" w:rsidP="000122FA">
      <w:pPr>
        <w:pStyle w:val="Meziodstavce"/>
        <w:rPr>
          <w:lang w:val="cs-CZ"/>
        </w:rPr>
      </w:pPr>
    </w:p>
    <w:p w14:paraId="6EA54762" w14:textId="77777777" w:rsidR="00916C1A" w:rsidRPr="00916C1A" w:rsidRDefault="00916C1A" w:rsidP="000122FA">
      <w:pPr>
        <w:pStyle w:val="Meziodstavce"/>
        <w:rPr>
          <w:lang w:val="cs-CZ"/>
        </w:rPr>
      </w:pPr>
    </w:p>
    <w:p w14:paraId="61B7D2ED" w14:textId="2C0A6E8B" w:rsidR="000122FA" w:rsidRDefault="000122FA" w:rsidP="00916C1A">
      <w:pPr>
        <w:pStyle w:val="Zvrsmlapodpisy"/>
        <w:tabs>
          <w:tab w:val="clear" w:pos="4395"/>
          <w:tab w:val="left" w:pos="0"/>
        </w:tabs>
      </w:pPr>
      <w:r>
        <w:t>…………………………………</w:t>
      </w:r>
      <w:r>
        <w:tab/>
      </w:r>
      <w:r w:rsidR="00916C1A">
        <w:tab/>
      </w:r>
      <w:r>
        <w:t>……………………………………………………………..</w:t>
      </w:r>
    </w:p>
    <w:p w14:paraId="6423A71C" w14:textId="715222E5" w:rsidR="000122FA" w:rsidRDefault="000122FA" w:rsidP="00916C1A">
      <w:pPr>
        <w:pStyle w:val="Zvrsmlapodpisy"/>
        <w:tabs>
          <w:tab w:val="clear" w:pos="4395"/>
          <w:tab w:val="left" w:pos="0"/>
        </w:tabs>
      </w:pPr>
      <w:r>
        <w:t xml:space="preserve">Ing. </w:t>
      </w:r>
      <w:r w:rsidR="00F6352D">
        <w:t>Zdeněk Zídek</w:t>
      </w:r>
      <w:r>
        <w:tab/>
      </w:r>
      <w:r w:rsidR="00916C1A">
        <w:tab/>
      </w:r>
      <w:r w:rsidR="00916C1A">
        <w:tab/>
      </w:r>
      <w:r w:rsidR="00916C1A">
        <w:tab/>
      </w:r>
      <w:r w:rsidRPr="00973D2D">
        <w:rPr>
          <w:highlight w:val="yellow"/>
        </w:rPr>
        <w:t>jméno a příjmení osoby oprávněné podepsat smlouvu</w:t>
      </w:r>
    </w:p>
    <w:p w14:paraId="46CED548" w14:textId="7B391841" w:rsidR="000122FA" w:rsidRDefault="000122FA" w:rsidP="00916C1A">
      <w:pPr>
        <w:pStyle w:val="Zvrsmlapodpisy"/>
        <w:tabs>
          <w:tab w:val="clear" w:pos="4395"/>
          <w:tab w:val="left" w:pos="0"/>
        </w:tabs>
        <w:rPr>
          <w:shd w:val="clear" w:color="auto" w:fill="FFFF00"/>
        </w:rPr>
      </w:pPr>
      <w:r>
        <w:t xml:space="preserve">ředitel závodu </w:t>
      </w:r>
      <w:r w:rsidR="00F6352D">
        <w:t>Horní Vltava</w:t>
      </w:r>
      <w:r>
        <w:tab/>
      </w:r>
      <w:r w:rsidR="00916C1A">
        <w:tab/>
      </w:r>
      <w:r w:rsidR="00916C1A">
        <w:tab/>
      </w:r>
      <w:r w:rsidRPr="00973D2D">
        <w:rPr>
          <w:highlight w:val="yellow"/>
        </w:rPr>
        <w:t>funkce</w:t>
      </w:r>
    </w:p>
    <w:p w14:paraId="07D90B85" w14:textId="11C41FF3" w:rsidR="009741EB" w:rsidRPr="00665B66" w:rsidRDefault="000122FA" w:rsidP="00916C1A">
      <w:pPr>
        <w:pStyle w:val="Meziodstavce"/>
        <w:tabs>
          <w:tab w:val="left" w:pos="0"/>
        </w:tabs>
      </w:pPr>
      <w:r>
        <w:t>Povodí Vltavy, státní podnik</w:t>
      </w:r>
      <w:r>
        <w:tab/>
      </w:r>
      <w:r w:rsidR="00916C1A">
        <w:rPr>
          <w:lang w:val="cs-CZ"/>
        </w:rPr>
        <w:tab/>
      </w:r>
      <w:r w:rsidR="00916C1A">
        <w:rPr>
          <w:lang w:val="cs-CZ"/>
        </w:rPr>
        <w:tab/>
      </w:r>
      <w:r>
        <w:rPr>
          <w:highlight w:val="yellow"/>
        </w:rPr>
        <w:t>název</w:t>
      </w:r>
      <w:r w:rsidRPr="00973D2D">
        <w:rPr>
          <w:highlight w:val="yellow"/>
        </w:rPr>
        <w:t xml:space="preserve"> nebo razítko firmy</w:t>
      </w:r>
    </w:p>
    <w:sectPr w:rsidR="009741EB" w:rsidRPr="00665B66" w:rsidSect="00F46048">
      <w:headerReference w:type="default" r:id="rId11"/>
      <w:footerReference w:type="default" r:id="rId12"/>
      <w:headerReference w:type="first" r:id="rId13"/>
      <w:footerReference w:type="first" r:id="rId14"/>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F9FEA" w14:textId="77777777" w:rsidR="009B32AE" w:rsidRDefault="009B32AE" w:rsidP="009C0A2F">
      <w:r>
        <w:separator/>
      </w:r>
    </w:p>
    <w:p w14:paraId="0656AF0D" w14:textId="77777777" w:rsidR="009B32AE" w:rsidRDefault="009B32AE"/>
  </w:endnote>
  <w:endnote w:type="continuationSeparator" w:id="0">
    <w:p w14:paraId="2489DF81" w14:textId="77777777" w:rsidR="009B32AE" w:rsidRDefault="009B32AE" w:rsidP="009C0A2F">
      <w:r>
        <w:continuationSeparator/>
      </w:r>
    </w:p>
    <w:p w14:paraId="58502C15" w14:textId="77777777" w:rsidR="009B32AE" w:rsidRDefault="009B32AE"/>
  </w:endnote>
  <w:endnote w:type="continuationNotice" w:id="1">
    <w:p w14:paraId="2C287167" w14:textId="77777777" w:rsidR="009B32AE" w:rsidRDefault="009B32AE">
      <w:pPr>
        <w:spacing w:after="0" w:line="240" w:lineRule="auto"/>
      </w:pPr>
    </w:p>
    <w:p w14:paraId="269354E9" w14:textId="77777777" w:rsidR="009B32AE" w:rsidRDefault="009B3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95F1"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801DE3">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801DE3">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49C0295" w14:textId="77777777" w:rsidR="008F4DE4" w:rsidRPr="00DB6DC4" w:rsidRDefault="008F4DE4" w:rsidP="00DB6DC4">
    <w:pPr>
      <w:pStyle w:val="Zpat"/>
      <w:rPr>
        <w:lang w:val="cs-CZ"/>
      </w:rPr>
    </w:pPr>
  </w:p>
  <w:p w14:paraId="149F1442" w14:textId="77777777" w:rsidR="008F6390" w:rsidRDefault="008F639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EBCF" w14:textId="2A19525D"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ins w:id="16" w:author="Krigulová Lucie" w:date="2018-07-12T15:19:00Z">
      <w:r w:rsidR="00F842E7">
        <w:rPr>
          <w:rStyle w:val="slostrnky"/>
          <w:rFonts w:ascii="Arial" w:hAnsi="Arial" w:cs="Arial"/>
          <w:noProof/>
          <w:sz w:val="16"/>
          <w:szCs w:val="16"/>
        </w:rPr>
        <w:t>14</w:t>
      </w:r>
    </w:ins>
    <w:del w:id="17" w:author="Krigulová Lucie" w:date="2018-07-12T15:19:00Z">
      <w:r w:rsidR="002C7E33" w:rsidDel="00F842E7">
        <w:rPr>
          <w:rStyle w:val="slostrnky"/>
          <w:rFonts w:ascii="Arial" w:hAnsi="Arial" w:cs="Arial"/>
          <w:noProof/>
          <w:sz w:val="16"/>
          <w:szCs w:val="16"/>
        </w:rPr>
        <w:delText>14</w:delText>
      </w:r>
    </w:del>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6403D10" w14:textId="77777777" w:rsidR="008F4DE4" w:rsidRPr="005608AB" w:rsidRDefault="008F4DE4" w:rsidP="005608AB">
    <w:pPr>
      <w:pStyle w:val="Zpat"/>
      <w:rPr>
        <w:lang w:val="cs-CZ"/>
      </w:rPr>
    </w:pPr>
  </w:p>
  <w:p w14:paraId="40E9F96F" w14:textId="77777777" w:rsidR="008F6390" w:rsidRDefault="008F639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7A8048" w14:textId="77777777" w:rsidR="009B32AE" w:rsidRDefault="009B32AE" w:rsidP="009C0A2F">
      <w:r>
        <w:separator/>
      </w:r>
    </w:p>
    <w:p w14:paraId="3D983D19" w14:textId="77777777" w:rsidR="009B32AE" w:rsidRDefault="009B32AE"/>
  </w:footnote>
  <w:footnote w:type="continuationSeparator" w:id="0">
    <w:p w14:paraId="29476434" w14:textId="77777777" w:rsidR="009B32AE" w:rsidRDefault="009B32AE" w:rsidP="009C0A2F">
      <w:r>
        <w:continuationSeparator/>
      </w:r>
    </w:p>
    <w:p w14:paraId="32DBEF4A" w14:textId="77777777" w:rsidR="009B32AE" w:rsidRDefault="009B32AE"/>
  </w:footnote>
  <w:footnote w:type="continuationNotice" w:id="1">
    <w:p w14:paraId="1F09C87A" w14:textId="77777777" w:rsidR="009B32AE" w:rsidRDefault="009B32AE">
      <w:pPr>
        <w:spacing w:after="0" w:line="240" w:lineRule="auto"/>
      </w:pPr>
    </w:p>
    <w:p w14:paraId="555CB5B4" w14:textId="77777777" w:rsidR="009B32AE" w:rsidRDefault="009B32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910F" w14:textId="59056430" w:rsidR="00D84668" w:rsidRPr="005608AB" w:rsidRDefault="00F6352D" w:rsidP="00D84668">
    <w:pPr>
      <w:pStyle w:val="Zhlav"/>
      <w:tabs>
        <w:tab w:val="clear" w:pos="9072"/>
        <w:tab w:val="right" w:pos="9720"/>
      </w:tabs>
      <w:rPr>
        <w:rFonts w:ascii="Arial" w:hAnsi="Arial" w:cs="Arial"/>
        <w:sz w:val="16"/>
        <w:szCs w:val="16"/>
        <w:lang w:val="cs-CZ"/>
      </w:rPr>
    </w:pPr>
    <w:r>
      <w:rPr>
        <w:rFonts w:ascii="Arial" w:hAnsi="Arial" w:cs="Arial"/>
        <w:sz w:val="16"/>
        <w:szCs w:val="16"/>
        <w:lang w:val="cs-CZ"/>
      </w:rPr>
      <w:t xml:space="preserve">DVT </w:t>
    </w:r>
    <w:proofErr w:type="spellStart"/>
    <w:r>
      <w:rPr>
        <w:rFonts w:ascii="Arial" w:hAnsi="Arial" w:cs="Arial"/>
        <w:sz w:val="16"/>
        <w:szCs w:val="16"/>
        <w:lang w:val="cs-CZ"/>
      </w:rPr>
      <w:t>Novodomský</w:t>
    </w:r>
    <w:proofErr w:type="spellEnd"/>
    <w:r>
      <w:rPr>
        <w:rFonts w:ascii="Arial" w:hAnsi="Arial" w:cs="Arial"/>
        <w:sz w:val="16"/>
        <w:szCs w:val="16"/>
        <w:lang w:val="cs-CZ"/>
      </w:rPr>
      <w:t xml:space="preserve"> potok, IDVT 10239422, </w:t>
    </w:r>
    <w:proofErr w:type="gramStart"/>
    <w:r>
      <w:rPr>
        <w:rFonts w:ascii="Arial" w:hAnsi="Arial" w:cs="Arial"/>
        <w:sz w:val="16"/>
        <w:szCs w:val="16"/>
        <w:lang w:val="cs-CZ"/>
      </w:rPr>
      <w:t>ř.km</w:t>
    </w:r>
    <w:proofErr w:type="gramEnd"/>
    <w:r>
      <w:rPr>
        <w:rFonts w:ascii="Arial" w:hAnsi="Arial" w:cs="Arial"/>
        <w:sz w:val="16"/>
        <w:szCs w:val="16"/>
        <w:lang w:val="cs-CZ"/>
      </w:rPr>
      <w:t xml:space="preserve"> 0,124 – 0,610, Kaplice – oprava opevnění</w:t>
    </w:r>
    <w:r w:rsidR="00D84668" w:rsidRPr="0071541B">
      <w:rPr>
        <w:rFonts w:ascii="Arial" w:hAnsi="Arial" w:cs="Arial"/>
        <w:sz w:val="16"/>
        <w:szCs w:val="16"/>
      </w:rPr>
      <w:tab/>
    </w:r>
    <w:proofErr w:type="spellStart"/>
    <w:r w:rsidR="00D84668">
      <w:rPr>
        <w:rFonts w:ascii="Arial" w:hAnsi="Arial" w:cs="Arial"/>
        <w:sz w:val="16"/>
        <w:szCs w:val="16"/>
      </w:rPr>
      <w:t>SoD</w:t>
    </w:r>
    <w:proofErr w:type="spellEnd"/>
  </w:p>
  <w:p w14:paraId="6718B893" w14:textId="77777777" w:rsidR="008F4DE4" w:rsidRPr="005608AB" w:rsidRDefault="008F4DE4" w:rsidP="00DC33E5">
    <w:pPr>
      <w:pStyle w:val="Zhlav"/>
      <w:tabs>
        <w:tab w:val="clear" w:pos="4536"/>
        <w:tab w:val="clear" w:pos="9072"/>
        <w:tab w:val="right" w:pos="9639"/>
      </w:tabs>
      <w:rPr>
        <w:lang w:val="cs-CZ"/>
      </w:rPr>
    </w:pPr>
  </w:p>
  <w:p w14:paraId="3A6DCE39" w14:textId="77777777" w:rsidR="008F4DE4" w:rsidRDefault="008F4DE4">
    <w:pPr>
      <w:pStyle w:val="Zhlav"/>
    </w:pPr>
  </w:p>
  <w:p w14:paraId="286059A7" w14:textId="77777777" w:rsidR="008F6390" w:rsidRDefault="008F63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934"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proofErr w:type="spellStart"/>
    <w:r w:rsidRPr="0071541B">
      <w:rPr>
        <w:rFonts w:ascii="Arial" w:hAnsi="Arial" w:cs="Arial"/>
        <w:sz w:val="16"/>
        <w:szCs w:val="16"/>
      </w:rPr>
      <w:t>SoD</w:t>
    </w:r>
    <w:proofErr w:type="spellEnd"/>
  </w:p>
  <w:p w14:paraId="4AF4AA8C" w14:textId="77777777" w:rsidR="008F4DE4" w:rsidRDefault="008F4DE4" w:rsidP="00F33053">
    <w:pPr>
      <w:pStyle w:val="Zhlav"/>
      <w:ind w:left="-964"/>
    </w:pPr>
  </w:p>
  <w:p w14:paraId="52E6B132" w14:textId="77777777" w:rsidR="008F6390" w:rsidRDefault="008F63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9">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7"/>
  </w:num>
  <w:num w:numId="2">
    <w:abstractNumId w:val="12"/>
  </w:num>
  <w:num w:numId="3">
    <w:abstractNumId w:val="8"/>
  </w:num>
  <w:num w:numId="4">
    <w:abstractNumId w:val="20"/>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18"/>
  </w:num>
  <w:num w:numId="16">
    <w:abstractNumId w:val="14"/>
  </w:num>
  <w:num w:numId="17">
    <w:abstractNumId w:val="19"/>
  </w:num>
  <w:num w:numId="18">
    <w:abstractNumId w:val="16"/>
  </w:num>
  <w:num w:numId="19">
    <w:abstractNumId w:val="13"/>
  </w:num>
  <w:num w:numId="20">
    <w:abstractNumId w:val="20"/>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hyphenationZone w:val="425"/>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3C77"/>
    <w:rsid w:val="00003E22"/>
    <w:rsid w:val="000041A5"/>
    <w:rsid w:val="0000421A"/>
    <w:rsid w:val="0000427A"/>
    <w:rsid w:val="00005382"/>
    <w:rsid w:val="000068F0"/>
    <w:rsid w:val="00006D78"/>
    <w:rsid w:val="00006DFB"/>
    <w:rsid w:val="00007766"/>
    <w:rsid w:val="000077F8"/>
    <w:rsid w:val="00010CE1"/>
    <w:rsid w:val="000110C1"/>
    <w:rsid w:val="00011507"/>
    <w:rsid w:val="00012007"/>
    <w:rsid w:val="000122FA"/>
    <w:rsid w:val="00012F5C"/>
    <w:rsid w:val="000134C3"/>
    <w:rsid w:val="000135B7"/>
    <w:rsid w:val="0001433A"/>
    <w:rsid w:val="00014872"/>
    <w:rsid w:val="00014B99"/>
    <w:rsid w:val="00015079"/>
    <w:rsid w:val="00015C1F"/>
    <w:rsid w:val="000173F8"/>
    <w:rsid w:val="00017EFA"/>
    <w:rsid w:val="00020CCB"/>
    <w:rsid w:val="0002141C"/>
    <w:rsid w:val="000218D9"/>
    <w:rsid w:val="00021D88"/>
    <w:rsid w:val="0002215B"/>
    <w:rsid w:val="00024327"/>
    <w:rsid w:val="00024856"/>
    <w:rsid w:val="00024B2B"/>
    <w:rsid w:val="000252A8"/>
    <w:rsid w:val="00026BA0"/>
    <w:rsid w:val="0002756E"/>
    <w:rsid w:val="00027716"/>
    <w:rsid w:val="000308F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AD2"/>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ADF"/>
    <w:rsid w:val="000A5F02"/>
    <w:rsid w:val="000A643F"/>
    <w:rsid w:val="000A6529"/>
    <w:rsid w:val="000B0340"/>
    <w:rsid w:val="000B107E"/>
    <w:rsid w:val="000B1149"/>
    <w:rsid w:val="000B1558"/>
    <w:rsid w:val="000B22E8"/>
    <w:rsid w:val="000B27CF"/>
    <w:rsid w:val="000B5727"/>
    <w:rsid w:val="000B5C55"/>
    <w:rsid w:val="000B637D"/>
    <w:rsid w:val="000B6E03"/>
    <w:rsid w:val="000B7E12"/>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3C67"/>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055"/>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327"/>
    <w:rsid w:val="00111796"/>
    <w:rsid w:val="00113020"/>
    <w:rsid w:val="001133C9"/>
    <w:rsid w:val="0011493E"/>
    <w:rsid w:val="00115566"/>
    <w:rsid w:val="00115880"/>
    <w:rsid w:val="00115987"/>
    <w:rsid w:val="00115CE1"/>
    <w:rsid w:val="001161A1"/>
    <w:rsid w:val="00116DBF"/>
    <w:rsid w:val="00117074"/>
    <w:rsid w:val="00117094"/>
    <w:rsid w:val="001171A3"/>
    <w:rsid w:val="00120448"/>
    <w:rsid w:val="00120CD4"/>
    <w:rsid w:val="0012119A"/>
    <w:rsid w:val="00122BA4"/>
    <w:rsid w:val="00123CBC"/>
    <w:rsid w:val="00124B36"/>
    <w:rsid w:val="00124F9F"/>
    <w:rsid w:val="001253B5"/>
    <w:rsid w:val="0013132A"/>
    <w:rsid w:val="001319C8"/>
    <w:rsid w:val="00131DA1"/>
    <w:rsid w:val="0013246B"/>
    <w:rsid w:val="001325D9"/>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0773"/>
    <w:rsid w:val="001815B4"/>
    <w:rsid w:val="00182222"/>
    <w:rsid w:val="00182487"/>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9ED"/>
    <w:rsid w:val="001D1E1E"/>
    <w:rsid w:val="001D23F6"/>
    <w:rsid w:val="001D355D"/>
    <w:rsid w:val="001D417A"/>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0F5"/>
    <w:rsid w:val="002249A7"/>
    <w:rsid w:val="00226098"/>
    <w:rsid w:val="002264A9"/>
    <w:rsid w:val="002270E9"/>
    <w:rsid w:val="002272D3"/>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0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C33"/>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3EB"/>
    <w:rsid w:val="002A0B3E"/>
    <w:rsid w:val="002A0EB9"/>
    <w:rsid w:val="002A1493"/>
    <w:rsid w:val="002A2400"/>
    <w:rsid w:val="002A2667"/>
    <w:rsid w:val="002A26BB"/>
    <w:rsid w:val="002A3B94"/>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E33"/>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D37"/>
    <w:rsid w:val="002E1E91"/>
    <w:rsid w:val="002E2158"/>
    <w:rsid w:val="002E242F"/>
    <w:rsid w:val="002E2F42"/>
    <w:rsid w:val="002E3393"/>
    <w:rsid w:val="002E3AC4"/>
    <w:rsid w:val="002E4736"/>
    <w:rsid w:val="002E49A4"/>
    <w:rsid w:val="002E4B8E"/>
    <w:rsid w:val="002E4CF6"/>
    <w:rsid w:val="002E57DE"/>
    <w:rsid w:val="002E5DAF"/>
    <w:rsid w:val="002E6558"/>
    <w:rsid w:val="002E736B"/>
    <w:rsid w:val="002F0098"/>
    <w:rsid w:val="002F01E3"/>
    <w:rsid w:val="002F03C7"/>
    <w:rsid w:val="002F1BC1"/>
    <w:rsid w:val="002F25F7"/>
    <w:rsid w:val="002F36EF"/>
    <w:rsid w:val="002F4BC9"/>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6B84"/>
    <w:rsid w:val="00357003"/>
    <w:rsid w:val="003574C0"/>
    <w:rsid w:val="00357AD9"/>
    <w:rsid w:val="00357DAE"/>
    <w:rsid w:val="003618F8"/>
    <w:rsid w:val="00363F62"/>
    <w:rsid w:val="003645AA"/>
    <w:rsid w:val="00365D71"/>
    <w:rsid w:val="00366C46"/>
    <w:rsid w:val="0036789F"/>
    <w:rsid w:val="00367EB1"/>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7E4"/>
    <w:rsid w:val="00394C4C"/>
    <w:rsid w:val="00394DAB"/>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072"/>
    <w:rsid w:val="003B03ED"/>
    <w:rsid w:val="003B1079"/>
    <w:rsid w:val="003B1578"/>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6A70"/>
    <w:rsid w:val="003E11DA"/>
    <w:rsid w:val="003E1A88"/>
    <w:rsid w:val="003E1E43"/>
    <w:rsid w:val="003E1F7D"/>
    <w:rsid w:val="003E2165"/>
    <w:rsid w:val="003E244D"/>
    <w:rsid w:val="003E3BFB"/>
    <w:rsid w:val="003E4061"/>
    <w:rsid w:val="003E4EBA"/>
    <w:rsid w:val="003E5079"/>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80C"/>
    <w:rsid w:val="00446A49"/>
    <w:rsid w:val="00446CFE"/>
    <w:rsid w:val="0044705E"/>
    <w:rsid w:val="0045044D"/>
    <w:rsid w:val="004509AE"/>
    <w:rsid w:val="00450FA9"/>
    <w:rsid w:val="004518DE"/>
    <w:rsid w:val="00451F81"/>
    <w:rsid w:val="00452350"/>
    <w:rsid w:val="004525E8"/>
    <w:rsid w:val="0045380E"/>
    <w:rsid w:val="00454949"/>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77210"/>
    <w:rsid w:val="0048019A"/>
    <w:rsid w:val="00480A18"/>
    <w:rsid w:val="00481236"/>
    <w:rsid w:val="00481457"/>
    <w:rsid w:val="00482E61"/>
    <w:rsid w:val="004832ED"/>
    <w:rsid w:val="00483308"/>
    <w:rsid w:val="00483B7A"/>
    <w:rsid w:val="00484219"/>
    <w:rsid w:val="00486583"/>
    <w:rsid w:val="00486871"/>
    <w:rsid w:val="00486E70"/>
    <w:rsid w:val="00487727"/>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7158"/>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581"/>
    <w:rsid w:val="004F7DD6"/>
    <w:rsid w:val="00500042"/>
    <w:rsid w:val="00500A44"/>
    <w:rsid w:val="005014FC"/>
    <w:rsid w:val="005024AC"/>
    <w:rsid w:val="00502A4F"/>
    <w:rsid w:val="00504978"/>
    <w:rsid w:val="00504DA4"/>
    <w:rsid w:val="00504DB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7A04"/>
    <w:rsid w:val="00517E1D"/>
    <w:rsid w:val="00520C91"/>
    <w:rsid w:val="00520CD1"/>
    <w:rsid w:val="0052191C"/>
    <w:rsid w:val="00523011"/>
    <w:rsid w:val="0052327F"/>
    <w:rsid w:val="0052346B"/>
    <w:rsid w:val="00523D83"/>
    <w:rsid w:val="00523FB8"/>
    <w:rsid w:val="00524131"/>
    <w:rsid w:val="005249E3"/>
    <w:rsid w:val="00524E81"/>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DE2"/>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072A"/>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19"/>
    <w:rsid w:val="005B429C"/>
    <w:rsid w:val="005B471E"/>
    <w:rsid w:val="005B4952"/>
    <w:rsid w:val="005B5204"/>
    <w:rsid w:val="005B5A19"/>
    <w:rsid w:val="005B5D52"/>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6FE8"/>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B66"/>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0C4"/>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679"/>
    <w:rsid w:val="006C21DE"/>
    <w:rsid w:val="006C46FF"/>
    <w:rsid w:val="006C6A22"/>
    <w:rsid w:val="006C6A79"/>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2A82"/>
    <w:rsid w:val="006E2E30"/>
    <w:rsid w:val="006E31F1"/>
    <w:rsid w:val="006E394F"/>
    <w:rsid w:val="006E573E"/>
    <w:rsid w:val="006E5F2F"/>
    <w:rsid w:val="006E6889"/>
    <w:rsid w:val="006E6F0F"/>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AF6"/>
    <w:rsid w:val="007029B8"/>
    <w:rsid w:val="00702E3D"/>
    <w:rsid w:val="007030CC"/>
    <w:rsid w:val="007032AB"/>
    <w:rsid w:val="0070375B"/>
    <w:rsid w:val="00705261"/>
    <w:rsid w:val="0070543A"/>
    <w:rsid w:val="007057DB"/>
    <w:rsid w:val="00705E0F"/>
    <w:rsid w:val="00705F45"/>
    <w:rsid w:val="00706E66"/>
    <w:rsid w:val="00707586"/>
    <w:rsid w:val="0071063B"/>
    <w:rsid w:val="00711250"/>
    <w:rsid w:val="0071169F"/>
    <w:rsid w:val="00714446"/>
    <w:rsid w:val="007159BA"/>
    <w:rsid w:val="00715DF6"/>
    <w:rsid w:val="0071649D"/>
    <w:rsid w:val="00717658"/>
    <w:rsid w:val="00717BCF"/>
    <w:rsid w:val="007207B1"/>
    <w:rsid w:val="00720F54"/>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1649"/>
    <w:rsid w:val="0078181C"/>
    <w:rsid w:val="00781E92"/>
    <w:rsid w:val="00782296"/>
    <w:rsid w:val="007829C5"/>
    <w:rsid w:val="00783C83"/>
    <w:rsid w:val="0078433C"/>
    <w:rsid w:val="00784872"/>
    <w:rsid w:val="00784CA2"/>
    <w:rsid w:val="0078615C"/>
    <w:rsid w:val="00786976"/>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567"/>
    <w:rsid w:val="007A16DC"/>
    <w:rsid w:val="007A1CBF"/>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4B14"/>
    <w:rsid w:val="007C552F"/>
    <w:rsid w:val="007C6A29"/>
    <w:rsid w:val="007C6CA2"/>
    <w:rsid w:val="007C77E3"/>
    <w:rsid w:val="007C7DD4"/>
    <w:rsid w:val="007D072C"/>
    <w:rsid w:val="007D18F4"/>
    <w:rsid w:val="007D19EC"/>
    <w:rsid w:val="007D2FB1"/>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6BB8"/>
    <w:rsid w:val="008001D6"/>
    <w:rsid w:val="0080106D"/>
    <w:rsid w:val="00801957"/>
    <w:rsid w:val="00801DE3"/>
    <w:rsid w:val="00801E66"/>
    <w:rsid w:val="0080200E"/>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2AE"/>
    <w:rsid w:val="00830A6F"/>
    <w:rsid w:val="00830E11"/>
    <w:rsid w:val="0083133A"/>
    <w:rsid w:val="0083153F"/>
    <w:rsid w:val="00832569"/>
    <w:rsid w:val="00832AFD"/>
    <w:rsid w:val="00832C26"/>
    <w:rsid w:val="00832FEB"/>
    <w:rsid w:val="0083320F"/>
    <w:rsid w:val="0083324D"/>
    <w:rsid w:val="008335E0"/>
    <w:rsid w:val="00834A92"/>
    <w:rsid w:val="00834FF7"/>
    <w:rsid w:val="0083506D"/>
    <w:rsid w:val="00836B1A"/>
    <w:rsid w:val="00836CC8"/>
    <w:rsid w:val="00836D37"/>
    <w:rsid w:val="00837687"/>
    <w:rsid w:val="00841B54"/>
    <w:rsid w:val="0084224B"/>
    <w:rsid w:val="00842516"/>
    <w:rsid w:val="00843150"/>
    <w:rsid w:val="00843308"/>
    <w:rsid w:val="00843B5D"/>
    <w:rsid w:val="00843D03"/>
    <w:rsid w:val="00843F8B"/>
    <w:rsid w:val="00845900"/>
    <w:rsid w:val="00845ED6"/>
    <w:rsid w:val="008462F8"/>
    <w:rsid w:val="00846D71"/>
    <w:rsid w:val="00846DBD"/>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53E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686B"/>
    <w:rsid w:val="008A7019"/>
    <w:rsid w:val="008A7DFE"/>
    <w:rsid w:val="008B0DDA"/>
    <w:rsid w:val="008B1084"/>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6D0"/>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29B3"/>
    <w:rsid w:val="008D3918"/>
    <w:rsid w:val="008D3A40"/>
    <w:rsid w:val="008D4EAA"/>
    <w:rsid w:val="008D58CA"/>
    <w:rsid w:val="008D5B99"/>
    <w:rsid w:val="008D6EA8"/>
    <w:rsid w:val="008D7421"/>
    <w:rsid w:val="008D7877"/>
    <w:rsid w:val="008D78D8"/>
    <w:rsid w:val="008D7C89"/>
    <w:rsid w:val="008D7CBD"/>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390"/>
    <w:rsid w:val="008F6D0F"/>
    <w:rsid w:val="008F7AFD"/>
    <w:rsid w:val="008F7B43"/>
    <w:rsid w:val="009009D3"/>
    <w:rsid w:val="00902041"/>
    <w:rsid w:val="00902075"/>
    <w:rsid w:val="00903831"/>
    <w:rsid w:val="0090410A"/>
    <w:rsid w:val="00904AC5"/>
    <w:rsid w:val="00905CB9"/>
    <w:rsid w:val="00905E24"/>
    <w:rsid w:val="009061A4"/>
    <w:rsid w:val="009074BE"/>
    <w:rsid w:val="0090775A"/>
    <w:rsid w:val="009107E7"/>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0F5"/>
    <w:rsid w:val="00916422"/>
    <w:rsid w:val="0091649A"/>
    <w:rsid w:val="00916C1A"/>
    <w:rsid w:val="009176D0"/>
    <w:rsid w:val="0092054D"/>
    <w:rsid w:val="009212DA"/>
    <w:rsid w:val="00922380"/>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BC2"/>
    <w:rsid w:val="00940D42"/>
    <w:rsid w:val="00941496"/>
    <w:rsid w:val="00941697"/>
    <w:rsid w:val="009422D5"/>
    <w:rsid w:val="00942680"/>
    <w:rsid w:val="00942FD5"/>
    <w:rsid w:val="009443FD"/>
    <w:rsid w:val="00944468"/>
    <w:rsid w:val="0094532C"/>
    <w:rsid w:val="00945CAA"/>
    <w:rsid w:val="009467F9"/>
    <w:rsid w:val="0094691D"/>
    <w:rsid w:val="009479E5"/>
    <w:rsid w:val="00950AA5"/>
    <w:rsid w:val="009521F1"/>
    <w:rsid w:val="00952412"/>
    <w:rsid w:val="00953D1D"/>
    <w:rsid w:val="00954EE8"/>
    <w:rsid w:val="00955B3C"/>
    <w:rsid w:val="00955FCF"/>
    <w:rsid w:val="009560A9"/>
    <w:rsid w:val="0095643B"/>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32AE"/>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4595"/>
    <w:rsid w:val="009D486C"/>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5D5F"/>
    <w:rsid w:val="009E64D1"/>
    <w:rsid w:val="009E6C51"/>
    <w:rsid w:val="009F0002"/>
    <w:rsid w:val="009F06D6"/>
    <w:rsid w:val="009F0BBF"/>
    <w:rsid w:val="009F0EF4"/>
    <w:rsid w:val="009F1031"/>
    <w:rsid w:val="009F1B27"/>
    <w:rsid w:val="009F24EA"/>
    <w:rsid w:val="009F3406"/>
    <w:rsid w:val="009F379F"/>
    <w:rsid w:val="009F43AD"/>
    <w:rsid w:val="009F5A3E"/>
    <w:rsid w:val="009F5B6D"/>
    <w:rsid w:val="009F6335"/>
    <w:rsid w:val="009F7A22"/>
    <w:rsid w:val="009F7F22"/>
    <w:rsid w:val="00A00205"/>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41"/>
    <w:rsid w:val="00A35575"/>
    <w:rsid w:val="00A359A6"/>
    <w:rsid w:val="00A36859"/>
    <w:rsid w:val="00A36BD8"/>
    <w:rsid w:val="00A37155"/>
    <w:rsid w:val="00A3739E"/>
    <w:rsid w:val="00A4005D"/>
    <w:rsid w:val="00A402C3"/>
    <w:rsid w:val="00A403D2"/>
    <w:rsid w:val="00A410C7"/>
    <w:rsid w:val="00A42CDB"/>
    <w:rsid w:val="00A4314B"/>
    <w:rsid w:val="00A43D16"/>
    <w:rsid w:val="00A44309"/>
    <w:rsid w:val="00A4478A"/>
    <w:rsid w:val="00A511E5"/>
    <w:rsid w:val="00A512BE"/>
    <w:rsid w:val="00A51817"/>
    <w:rsid w:val="00A51E0C"/>
    <w:rsid w:val="00A525B0"/>
    <w:rsid w:val="00A52E1B"/>
    <w:rsid w:val="00A53027"/>
    <w:rsid w:val="00A53190"/>
    <w:rsid w:val="00A53F8E"/>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46F8"/>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3AF"/>
    <w:rsid w:val="00AC05FE"/>
    <w:rsid w:val="00AC176C"/>
    <w:rsid w:val="00AC178A"/>
    <w:rsid w:val="00AC21F7"/>
    <w:rsid w:val="00AC24CB"/>
    <w:rsid w:val="00AC3A27"/>
    <w:rsid w:val="00AC3ED4"/>
    <w:rsid w:val="00AC53B8"/>
    <w:rsid w:val="00AC5714"/>
    <w:rsid w:val="00AC5954"/>
    <w:rsid w:val="00AC5CCF"/>
    <w:rsid w:val="00AC5CD8"/>
    <w:rsid w:val="00AC62B1"/>
    <w:rsid w:val="00AC62C8"/>
    <w:rsid w:val="00AD0232"/>
    <w:rsid w:val="00AD049F"/>
    <w:rsid w:val="00AD2A98"/>
    <w:rsid w:val="00AD2CCF"/>
    <w:rsid w:val="00AD2F92"/>
    <w:rsid w:val="00AD36D8"/>
    <w:rsid w:val="00AD3CBD"/>
    <w:rsid w:val="00AD4A45"/>
    <w:rsid w:val="00AD4F2E"/>
    <w:rsid w:val="00AD5154"/>
    <w:rsid w:val="00AD5175"/>
    <w:rsid w:val="00AD562D"/>
    <w:rsid w:val="00AD59A0"/>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F0A35"/>
    <w:rsid w:val="00AF13A5"/>
    <w:rsid w:val="00AF1FBC"/>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5295"/>
    <w:rsid w:val="00B0529E"/>
    <w:rsid w:val="00B06A0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FA"/>
    <w:rsid w:val="00B56816"/>
    <w:rsid w:val="00B60C67"/>
    <w:rsid w:val="00B61243"/>
    <w:rsid w:val="00B61EFF"/>
    <w:rsid w:val="00B62170"/>
    <w:rsid w:val="00B626E2"/>
    <w:rsid w:val="00B628C9"/>
    <w:rsid w:val="00B62D76"/>
    <w:rsid w:val="00B62FBC"/>
    <w:rsid w:val="00B64A84"/>
    <w:rsid w:val="00B6533C"/>
    <w:rsid w:val="00B65C20"/>
    <w:rsid w:val="00B65C9F"/>
    <w:rsid w:val="00B65FCC"/>
    <w:rsid w:val="00B672E7"/>
    <w:rsid w:val="00B675E5"/>
    <w:rsid w:val="00B7030E"/>
    <w:rsid w:val="00B70402"/>
    <w:rsid w:val="00B707B1"/>
    <w:rsid w:val="00B70B20"/>
    <w:rsid w:val="00B71164"/>
    <w:rsid w:val="00B71339"/>
    <w:rsid w:val="00B72327"/>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14AC"/>
    <w:rsid w:val="00BC2070"/>
    <w:rsid w:val="00BC32C9"/>
    <w:rsid w:val="00BC3AA1"/>
    <w:rsid w:val="00BC3CA4"/>
    <w:rsid w:val="00BC4BE7"/>
    <w:rsid w:val="00BC548E"/>
    <w:rsid w:val="00BC5567"/>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196"/>
    <w:rsid w:val="00BD75DC"/>
    <w:rsid w:val="00BD79EE"/>
    <w:rsid w:val="00BE156B"/>
    <w:rsid w:val="00BE28E7"/>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5E7"/>
    <w:rsid w:val="00C41017"/>
    <w:rsid w:val="00C4123C"/>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E"/>
    <w:rsid w:val="00C55C5A"/>
    <w:rsid w:val="00C56B25"/>
    <w:rsid w:val="00C56B43"/>
    <w:rsid w:val="00C56CC1"/>
    <w:rsid w:val="00C578A9"/>
    <w:rsid w:val="00C57999"/>
    <w:rsid w:val="00C57F8A"/>
    <w:rsid w:val="00C603FC"/>
    <w:rsid w:val="00C605C1"/>
    <w:rsid w:val="00C60F38"/>
    <w:rsid w:val="00C61E1E"/>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A0202"/>
    <w:rsid w:val="00CA0598"/>
    <w:rsid w:val="00CA18EA"/>
    <w:rsid w:val="00CA2A37"/>
    <w:rsid w:val="00CA312F"/>
    <w:rsid w:val="00CA3DF6"/>
    <w:rsid w:val="00CA4075"/>
    <w:rsid w:val="00CA47BA"/>
    <w:rsid w:val="00CA57BB"/>
    <w:rsid w:val="00CA5DD3"/>
    <w:rsid w:val="00CA62AF"/>
    <w:rsid w:val="00CA651E"/>
    <w:rsid w:val="00CA6DD1"/>
    <w:rsid w:val="00CA71DD"/>
    <w:rsid w:val="00CA7713"/>
    <w:rsid w:val="00CB0071"/>
    <w:rsid w:val="00CB286B"/>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7CD"/>
    <w:rsid w:val="00CE69AC"/>
    <w:rsid w:val="00CE7B32"/>
    <w:rsid w:val="00CF09D9"/>
    <w:rsid w:val="00CF2D1B"/>
    <w:rsid w:val="00CF2FD1"/>
    <w:rsid w:val="00CF3342"/>
    <w:rsid w:val="00CF3C03"/>
    <w:rsid w:val="00CF5210"/>
    <w:rsid w:val="00CF5303"/>
    <w:rsid w:val="00CF5574"/>
    <w:rsid w:val="00CF5650"/>
    <w:rsid w:val="00CF5F7D"/>
    <w:rsid w:val="00CF6434"/>
    <w:rsid w:val="00CF7435"/>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2C22"/>
    <w:rsid w:val="00D23554"/>
    <w:rsid w:val="00D23BF4"/>
    <w:rsid w:val="00D24255"/>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05D5"/>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3969"/>
    <w:rsid w:val="00D64573"/>
    <w:rsid w:val="00D64C52"/>
    <w:rsid w:val="00D65EFA"/>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2950"/>
    <w:rsid w:val="00D82EB0"/>
    <w:rsid w:val="00D83554"/>
    <w:rsid w:val="00D83EA2"/>
    <w:rsid w:val="00D84668"/>
    <w:rsid w:val="00D853B0"/>
    <w:rsid w:val="00D8575A"/>
    <w:rsid w:val="00D85A3B"/>
    <w:rsid w:val="00D87496"/>
    <w:rsid w:val="00D8766A"/>
    <w:rsid w:val="00D87F3E"/>
    <w:rsid w:val="00D9051D"/>
    <w:rsid w:val="00D90696"/>
    <w:rsid w:val="00D9105E"/>
    <w:rsid w:val="00D91BDF"/>
    <w:rsid w:val="00D95F82"/>
    <w:rsid w:val="00D97794"/>
    <w:rsid w:val="00D97930"/>
    <w:rsid w:val="00DA2EF0"/>
    <w:rsid w:val="00DA2FB5"/>
    <w:rsid w:val="00DA32FB"/>
    <w:rsid w:val="00DA344A"/>
    <w:rsid w:val="00DA41EC"/>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2FB5"/>
    <w:rsid w:val="00DE3B3C"/>
    <w:rsid w:val="00DE4126"/>
    <w:rsid w:val="00DE46FB"/>
    <w:rsid w:val="00DE5095"/>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3A5"/>
    <w:rsid w:val="00E27E50"/>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54BA"/>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4AF8"/>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2F02"/>
    <w:rsid w:val="00E73F45"/>
    <w:rsid w:val="00E7579B"/>
    <w:rsid w:val="00E76789"/>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1CE8"/>
    <w:rsid w:val="00EB207C"/>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64C"/>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1B1"/>
    <w:rsid w:val="00EE22A2"/>
    <w:rsid w:val="00EE341F"/>
    <w:rsid w:val="00EE3508"/>
    <w:rsid w:val="00EE3883"/>
    <w:rsid w:val="00EE3F9E"/>
    <w:rsid w:val="00EE4776"/>
    <w:rsid w:val="00EE48CA"/>
    <w:rsid w:val="00EE4948"/>
    <w:rsid w:val="00EE4B03"/>
    <w:rsid w:val="00EE54F7"/>
    <w:rsid w:val="00EE662C"/>
    <w:rsid w:val="00EE6AEB"/>
    <w:rsid w:val="00EE6C52"/>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5D"/>
    <w:rsid w:val="00F074ED"/>
    <w:rsid w:val="00F1059D"/>
    <w:rsid w:val="00F12A35"/>
    <w:rsid w:val="00F12BBF"/>
    <w:rsid w:val="00F12D20"/>
    <w:rsid w:val="00F131E7"/>
    <w:rsid w:val="00F13788"/>
    <w:rsid w:val="00F1488A"/>
    <w:rsid w:val="00F15A34"/>
    <w:rsid w:val="00F15A5D"/>
    <w:rsid w:val="00F16F53"/>
    <w:rsid w:val="00F17D70"/>
    <w:rsid w:val="00F20554"/>
    <w:rsid w:val="00F20C53"/>
    <w:rsid w:val="00F217D6"/>
    <w:rsid w:val="00F2270B"/>
    <w:rsid w:val="00F23A0B"/>
    <w:rsid w:val="00F23F7F"/>
    <w:rsid w:val="00F2435D"/>
    <w:rsid w:val="00F24691"/>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52E7"/>
    <w:rsid w:val="00F45BDE"/>
    <w:rsid w:val="00F46048"/>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B7F"/>
    <w:rsid w:val="00F62F73"/>
    <w:rsid w:val="00F6352D"/>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F93"/>
    <w:rsid w:val="00F81A57"/>
    <w:rsid w:val="00F82E20"/>
    <w:rsid w:val="00F84000"/>
    <w:rsid w:val="00F842E7"/>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975B6"/>
    <w:rsid w:val="00FA0324"/>
    <w:rsid w:val="00FA0D5F"/>
    <w:rsid w:val="00FA0F51"/>
    <w:rsid w:val="00FA118D"/>
    <w:rsid w:val="00FA1ABE"/>
    <w:rsid w:val="00FA1B81"/>
    <w:rsid w:val="00FA2345"/>
    <w:rsid w:val="00FA515C"/>
    <w:rsid w:val="00FA51D8"/>
    <w:rsid w:val="00FA565C"/>
    <w:rsid w:val="00FA5978"/>
    <w:rsid w:val="00FA5F33"/>
    <w:rsid w:val="00FA5FCB"/>
    <w:rsid w:val="00FA6635"/>
    <w:rsid w:val="00FA66FD"/>
    <w:rsid w:val="00FB1437"/>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567">
      <w:bodyDiv w:val="1"/>
      <w:marLeft w:val="0"/>
      <w:marRight w:val="0"/>
      <w:marTop w:val="0"/>
      <w:marBottom w:val="0"/>
      <w:divBdr>
        <w:top w:val="none" w:sz="0" w:space="0" w:color="auto"/>
        <w:left w:val="none" w:sz="0" w:space="0" w:color="auto"/>
        <w:bottom w:val="none" w:sz="0" w:space="0" w:color="auto"/>
        <w:right w:val="none" w:sz="0" w:space="0" w:color="auto"/>
      </w:divBdr>
    </w:div>
    <w:div w:id="1617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agri.cz/" TargetMode="External"/><Relationship Id="rId4" Type="http://schemas.microsoft.com/office/2007/relationships/stylesWithEffects" Target="stylesWithEffects.xml"/><Relationship Id="rId9" Type="http://schemas.openxmlformats.org/officeDocument/2006/relationships/hyperlink" Target="mailto:martin.kaiser@pvl.cz"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E0B4B-1419-4747-B6A4-80D3B125F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13</TotalTime>
  <Pages>14</Pages>
  <Words>6356</Words>
  <Characters>37506</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43775</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5</cp:revision>
  <cp:lastPrinted>2018-07-12T13:19:00Z</cp:lastPrinted>
  <dcterms:created xsi:type="dcterms:W3CDTF">2018-07-12T13:29:00Z</dcterms:created>
  <dcterms:modified xsi:type="dcterms:W3CDTF">2018-08-15T11:22:00Z</dcterms:modified>
</cp:coreProperties>
</file>